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1ABC3286" w14:textId="15A8925D" w:rsidR="00D071E5" w:rsidRDefault="00D071E5" w:rsidP="0038167F">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2400E0" w:rsidRPr="002400E0">
        <w:rPr>
          <w:rFonts w:ascii="GHEA Grapalat" w:hAnsi="GHEA Grapalat"/>
          <w:i w:val="0"/>
          <w:sz w:val="24"/>
          <w:szCs w:val="24"/>
        </w:rPr>
        <w:t>0</w:t>
      </w:r>
      <w:r w:rsidR="00294CDE" w:rsidRPr="00294CDE">
        <w:rPr>
          <w:rFonts w:ascii="GHEA Grapalat" w:hAnsi="GHEA Grapalat"/>
          <w:i w:val="0"/>
          <w:sz w:val="24"/>
          <w:szCs w:val="24"/>
        </w:rPr>
        <w:t>8</w:t>
      </w:r>
      <w:r w:rsidRPr="00D071E5">
        <w:rPr>
          <w:rFonts w:ascii="GHEA Grapalat" w:hAnsi="GHEA Grapalat"/>
          <w:i w:val="0"/>
          <w:sz w:val="24"/>
          <w:szCs w:val="24"/>
        </w:rPr>
        <w:t>" "</w:t>
      </w:r>
      <w:r w:rsidR="00C814E8" w:rsidRPr="00C814E8">
        <w:rPr>
          <w:rFonts w:ascii="GHEA Grapalat" w:hAnsi="GHEA Grapalat"/>
          <w:i w:val="0"/>
          <w:sz w:val="24"/>
          <w:szCs w:val="24"/>
        </w:rPr>
        <w:t>12</w:t>
      </w:r>
      <w:r w:rsidRPr="00D071E5">
        <w:rPr>
          <w:rFonts w:ascii="GHEA Grapalat" w:hAnsi="GHEA Grapalat"/>
          <w:i w:val="0"/>
          <w:sz w:val="24"/>
          <w:szCs w:val="24"/>
        </w:rPr>
        <w:t xml:space="preserve">" </w:t>
      </w:r>
      <w:r w:rsidR="00030B65">
        <w:rPr>
          <w:rFonts w:ascii="GHEA Grapalat" w:hAnsi="GHEA Grapalat"/>
          <w:i w:val="0"/>
          <w:sz w:val="24"/>
          <w:szCs w:val="24"/>
        </w:rPr>
        <w:t>202</w:t>
      </w:r>
      <w:r w:rsidR="00294CDE" w:rsidRPr="00294CDE">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7F03B7E6" w14:textId="77777777" w:rsidR="0038167F" w:rsidRPr="0038167F" w:rsidRDefault="0038167F" w:rsidP="0038167F">
      <w:pPr>
        <w:pStyle w:val="a3"/>
        <w:ind w:left="851" w:right="848" w:firstLine="11"/>
        <w:jc w:val="center"/>
        <w:rPr>
          <w:rFonts w:ascii="GHEA Grapalat" w:hAnsi="GHEA Grapalat"/>
          <w:i w:val="0"/>
          <w:sz w:val="24"/>
          <w:szCs w:val="24"/>
          <w:lang w:val="en-US"/>
        </w:rPr>
      </w:pPr>
    </w:p>
    <w:p w14:paraId="100B1DB3" w14:textId="6B7837BC" w:rsidR="00D071E5" w:rsidRDefault="00D071E5" w:rsidP="006A5ACE">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C814E8">
        <w:rPr>
          <w:rFonts w:ascii="GHEA Grapalat" w:hAnsi="GHEA Grapalat"/>
          <w:i w:val="0"/>
          <w:sz w:val="24"/>
          <w:szCs w:val="24"/>
        </w:rPr>
        <w:t>ԱՄԿՄԴ-ԳՀԱՊՁԲ-2026/01</w:t>
      </w:r>
    </w:p>
    <w:p w14:paraId="3BB023E4" w14:textId="13503137" w:rsidR="0038167F" w:rsidRDefault="0038167F" w:rsidP="0038167F">
      <w:pPr>
        <w:pStyle w:val="a3"/>
        <w:ind w:firstLine="0"/>
        <w:jc w:val="center"/>
        <w:rPr>
          <w:rFonts w:asciiTheme="minorHAnsi" w:hAnsiTheme="minorHAnsi"/>
          <w:color w:val="FF0000"/>
        </w:rPr>
      </w:pPr>
      <w:r w:rsidRPr="00163025">
        <w:rPr>
          <w:color w:val="FF0000"/>
        </w:rPr>
        <w:t>Процедура организуется на основании части 6 статьи 15 Закона Республики Армения «О закупках»</w:t>
      </w:r>
    </w:p>
    <w:p w14:paraId="067CC2A8" w14:textId="77777777" w:rsidR="0038167F" w:rsidRPr="0038167F" w:rsidRDefault="0038167F" w:rsidP="0038167F">
      <w:pPr>
        <w:pStyle w:val="a3"/>
        <w:ind w:firstLine="0"/>
        <w:jc w:val="center"/>
        <w:rPr>
          <w:rFonts w:asciiTheme="minorHAnsi" w:hAnsiTheme="minorHAnsi"/>
          <w:color w:val="FF0000"/>
        </w:rPr>
      </w:pPr>
    </w:p>
    <w:p w14:paraId="45DEC0E8" w14:textId="569BA14C"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proofErr w:type="spellStart"/>
      <w:r w:rsidR="000325DE">
        <w:rPr>
          <w:rFonts w:ascii="GHEA Grapalat" w:hAnsi="GHEA Grapalat"/>
          <w:i w:val="0"/>
          <w:sz w:val="24"/>
          <w:szCs w:val="24"/>
        </w:rPr>
        <w:t>Кошская</w:t>
      </w:r>
      <w:proofErr w:type="spellEnd"/>
      <w:r w:rsidR="000325DE">
        <w:rPr>
          <w:rFonts w:ascii="GHEA Grapalat" w:hAnsi="GHEA Grapalat"/>
          <w:i w:val="0"/>
          <w:sz w:val="24"/>
          <w:szCs w:val="24"/>
        </w:rPr>
        <w:t xml:space="preserve"> Средняя Школа</w:t>
      </w:r>
      <w:r w:rsidR="002E3508" w:rsidRPr="002E3508">
        <w:rPr>
          <w:rFonts w:ascii="GHEA Grapalat" w:hAnsi="GHEA Grapalat"/>
          <w:i w:val="0"/>
          <w:sz w:val="24"/>
          <w:szCs w:val="24"/>
        </w:rPr>
        <w:t>”</w:t>
      </w:r>
      <w:r w:rsidRPr="00D071E5">
        <w:rPr>
          <w:rFonts w:ascii="GHEA Grapalat" w:hAnsi="GHEA Grapalat"/>
          <w:i w:val="0"/>
          <w:sz w:val="24"/>
          <w:szCs w:val="24"/>
        </w:rPr>
        <w:t>, находящийся по адресу:</w:t>
      </w:r>
      <w:r w:rsidR="000325DE" w:rsidRPr="000325DE">
        <w:rPr>
          <w:rFonts w:ascii="GHEA Grapalat" w:hAnsi="GHEA Grapalat"/>
          <w:i w:val="0"/>
          <w:sz w:val="24"/>
          <w:szCs w:val="24"/>
        </w:rPr>
        <w:t xml:space="preserve"> 1-ая улица, дом 13, с. Кош,</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0D9B6265"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Участнику, отобранному по итогам запроса котировок, в установленном порядке будет предложено заключить договор полиэтиленовые трубы (далее — договор).</w:t>
      </w:r>
    </w:p>
    <w:p w14:paraId="1D1A7590" w14:textId="77777777" w:rsidR="00D071E5" w:rsidRPr="00D071E5" w:rsidRDefault="00D071E5" w:rsidP="00D071E5">
      <w:pPr>
        <w:pStyle w:val="a3"/>
        <w:ind w:left="284" w:firstLine="0"/>
        <w:rPr>
          <w:rFonts w:ascii="GHEA Grapalat" w:hAnsi="GHEA Grapalat"/>
          <w:i w:val="0"/>
          <w:sz w:val="24"/>
          <w:szCs w:val="24"/>
        </w:rPr>
      </w:pPr>
      <w:r w:rsidRPr="00D071E5">
        <w:rPr>
          <w:rFonts w:ascii="GHEA Grapalat" w:hAnsi="GHEA Grapalat"/>
          <w:i w:val="0"/>
          <w:sz w:val="24"/>
          <w:szCs w:val="24"/>
        </w:rPr>
        <w:t>наименование услуги</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49AA0B0E"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2E3508" w:rsidRPr="002E3508">
        <w:rPr>
          <w:rFonts w:ascii="GHEA Grapalat" w:hAnsi="GHEA Grapalat"/>
          <w:i w:val="0"/>
          <w:sz w:val="24"/>
          <w:szCs w:val="24"/>
        </w:rPr>
        <w:t>1</w:t>
      </w:r>
      <w:r w:rsidR="0038167F" w:rsidRPr="0038167F">
        <w:rPr>
          <w:rFonts w:ascii="GHEA Grapalat" w:hAnsi="GHEA Grapalat"/>
          <w:i w:val="0"/>
          <w:sz w:val="24"/>
          <w:szCs w:val="24"/>
          <w:lang w:bidi="ar-EG"/>
        </w:rPr>
        <w:t>5</w:t>
      </w:r>
      <w:r w:rsidRPr="00D071E5">
        <w:rPr>
          <w:rFonts w:ascii="GHEA Grapalat" w:hAnsi="GHEA Grapalat"/>
          <w:i w:val="0"/>
          <w:sz w:val="24"/>
          <w:szCs w:val="24"/>
        </w:rPr>
        <w:t>:</w:t>
      </w:r>
      <w:r w:rsidR="0038167F" w:rsidRPr="0038167F">
        <w:rPr>
          <w:rFonts w:ascii="GHEA Grapalat" w:hAnsi="GHEA Grapalat"/>
          <w:i w:val="0"/>
          <w:sz w:val="24"/>
          <w:szCs w:val="24"/>
        </w:rPr>
        <w:t>3</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14:paraId="1BAF891E" w14:textId="358B4CCD"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0325DE" w:rsidRPr="000325DE">
        <w:rPr>
          <w:rFonts w:ascii="GHEA Grapalat" w:hAnsi="GHEA Grapalat"/>
          <w:i w:val="0"/>
          <w:sz w:val="24"/>
          <w:szCs w:val="24"/>
        </w:rPr>
        <w:t>1-ая улица, дом 13, с. Кош</w:t>
      </w:r>
      <w:r w:rsidR="004001BB" w:rsidRPr="004001BB">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2E3508" w:rsidRPr="002E3508">
        <w:rPr>
          <w:rFonts w:ascii="GHEA Grapalat" w:hAnsi="GHEA Grapalat"/>
          <w:i w:val="0"/>
          <w:sz w:val="24"/>
          <w:szCs w:val="24"/>
        </w:rPr>
        <w:t>1</w:t>
      </w:r>
      <w:r w:rsidR="00C814E8" w:rsidRPr="00C814E8">
        <w:rPr>
          <w:rFonts w:ascii="GHEA Grapalat" w:hAnsi="GHEA Grapalat"/>
          <w:i w:val="0"/>
          <w:sz w:val="24"/>
          <w:szCs w:val="24"/>
        </w:rPr>
        <w:t>5</w:t>
      </w:r>
      <w:r w:rsidRPr="00D071E5">
        <w:rPr>
          <w:rFonts w:ascii="GHEA Grapalat" w:hAnsi="GHEA Grapalat"/>
          <w:i w:val="0"/>
          <w:sz w:val="24"/>
          <w:szCs w:val="24"/>
        </w:rPr>
        <w:t>:</w:t>
      </w:r>
      <w:r w:rsidR="00C814E8" w:rsidRPr="00C814E8">
        <w:rPr>
          <w:rFonts w:ascii="GHEA Grapalat" w:hAnsi="GHEA Grapalat"/>
          <w:i w:val="0"/>
          <w:sz w:val="24"/>
          <w:szCs w:val="24"/>
        </w:rPr>
        <w:t>3</w:t>
      </w:r>
      <w:r w:rsidRPr="00D071E5">
        <w:rPr>
          <w:rFonts w:ascii="GHEA Grapalat" w:hAnsi="GHEA Grapalat"/>
          <w:i w:val="0"/>
          <w:sz w:val="24"/>
          <w:szCs w:val="24"/>
        </w:rPr>
        <w:t>0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555D287D"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0325DE" w:rsidRPr="000325DE">
        <w:rPr>
          <w:rFonts w:ascii="GHEA Grapalat" w:hAnsi="GHEA Grapalat"/>
          <w:i w:val="0"/>
          <w:sz w:val="24"/>
          <w:szCs w:val="24"/>
        </w:rPr>
        <w:t>1-ая улица, дом 13, с. Кош,</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w:t>
      </w:r>
      <w:r w:rsidR="008773B1" w:rsidRPr="008820EB">
        <w:rPr>
          <w:rFonts w:ascii="GHEA Grapalat" w:hAnsi="GHEA Grapalat"/>
          <w:i w:val="0"/>
          <w:sz w:val="24"/>
          <w:szCs w:val="24"/>
        </w:rPr>
        <w:t>1</w:t>
      </w:r>
      <w:r w:rsidR="00C814E8" w:rsidRPr="00C814E8">
        <w:rPr>
          <w:rFonts w:ascii="GHEA Grapalat" w:hAnsi="GHEA Grapalat"/>
          <w:i w:val="0"/>
          <w:sz w:val="24"/>
          <w:szCs w:val="24"/>
        </w:rPr>
        <w:t>5</w:t>
      </w:r>
      <w:r w:rsidRPr="00D071E5">
        <w:rPr>
          <w:rFonts w:ascii="GHEA Grapalat" w:hAnsi="GHEA Grapalat"/>
          <w:i w:val="0"/>
          <w:sz w:val="24"/>
          <w:szCs w:val="24"/>
        </w:rPr>
        <w:t>:</w:t>
      </w:r>
      <w:r w:rsidR="00C814E8" w:rsidRPr="00C814E8">
        <w:rPr>
          <w:rFonts w:ascii="GHEA Grapalat" w:hAnsi="GHEA Grapalat"/>
          <w:i w:val="0"/>
          <w:sz w:val="24"/>
          <w:szCs w:val="24"/>
        </w:rPr>
        <w:t>3</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C814E8" w:rsidRPr="00C814E8">
        <w:rPr>
          <w:rFonts w:ascii="GHEA Grapalat" w:hAnsi="GHEA Grapalat"/>
          <w:i w:val="0"/>
          <w:sz w:val="24"/>
          <w:szCs w:val="24"/>
        </w:rPr>
        <w:t>19</w:t>
      </w:r>
      <w:r w:rsidRPr="00D071E5">
        <w:rPr>
          <w:rFonts w:ascii="GHEA Grapalat" w:hAnsi="GHEA Grapalat"/>
          <w:i w:val="0"/>
          <w:sz w:val="24"/>
          <w:szCs w:val="24"/>
        </w:rPr>
        <w:t>" "</w:t>
      </w:r>
      <w:r w:rsidR="00C814E8" w:rsidRPr="00C814E8">
        <w:rPr>
          <w:rFonts w:ascii="GHEA Grapalat" w:hAnsi="GHEA Grapalat"/>
          <w:i w:val="0"/>
          <w:sz w:val="24"/>
          <w:szCs w:val="24"/>
        </w:rPr>
        <w:t>12</w:t>
      </w:r>
      <w:r w:rsidRPr="00D071E5">
        <w:rPr>
          <w:rFonts w:ascii="GHEA Grapalat" w:hAnsi="GHEA Grapalat"/>
          <w:i w:val="0"/>
          <w:sz w:val="24"/>
          <w:szCs w:val="24"/>
        </w:rPr>
        <w:t>" "</w:t>
      </w:r>
      <w:r w:rsidR="00030B65">
        <w:rPr>
          <w:rFonts w:ascii="GHEA Grapalat" w:hAnsi="GHEA Grapalat"/>
          <w:i w:val="0"/>
          <w:sz w:val="24"/>
          <w:szCs w:val="24"/>
        </w:rPr>
        <w:t>202</w:t>
      </w:r>
      <w:r w:rsidR="00294CDE" w:rsidRPr="00294CDE">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w:t>
      </w:r>
      <w:proofErr w:type="spellStart"/>
      <w:r w:rsidRPr="00D071E5">
        <w:rPr>
          <w:rFonts w:ascii="GHEA Grapalat" w:hAnsi="GHEA Grapalat"/>
          <w:i w:val="0"/>
          <w:sz w:val="24"/>
          <w:szCs w:val="24"/>
        </w:rPr>
        <w:t>Мелик-Адамяна</w:t>
      </w:r>
      <w:proofErr w:type="spellEnd"/>
      <w:r w:rsidRPr="00D071E5">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 xml:space="preserve">С. </w:t>
      </w:r>
      <w:proofErr w:type="spellStart"/>
      <w:r w:rsidR="00901E8A" w:rsidRPr="0061712A">
        <w:rPr>
          <w:rFonts w:ascii="GHEA Grapalat" w:hAnsi="GHEA Grapalat"/>
          <w:i w:val="0"/>
          <w:sz w:val="22"/>
          <w:szCs w:val="24"/>
        </w:rPr>
        <w:t>Бекташян</w:t>
      </w:r>
      <w:proofErr w:type="spellEnd"/>
    </w:p>
    <w:p w14:paraId="5891DFF6" w14:textId="77777777" w:rsidR="00901E8A" w:rsidRDefault="00901E8A" w:rsidP="00D071E5">
      <w:pPr>
        <w:pStyle w:val="a3"/>
        <w:ind w:firstLine="0"/>
        <w:rPr>
          <w:rFonts w:ascii="GHEA Grapalat" w:hAnsi="GHEA Grapalat"/>
          <w:i w:val="0"/>
          <w:sz w:val="24"/>
          <w:szCs w:val="24"/>
        </w:rPr>
      </w:pPr>
    </w:p>
    <w:p w14:paraId="5FC01003" w14:textId="71E738F8"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4541C35B" w:rsidR="00D071E5" w:rsidRPr="00D071E5" w:rsidRDefault="00D071E5" w:rsidP="006904CF">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00057132" w:rsidRPr="00057132">
        <w:rPr>
          <w:rFonts w:ascii="GHEA Grapalat" w:hAnsi="GHEA Grapalat"/>
          <w:i w:val="0"/>
          <w:sz w:val="24"/>
          <w:szCs w:val="24"/>
        </w:rPr>
        <w:t>kosh@schools.am</w:t>
      </w:r>
    </w:p>
    <w:p w14:paraId="56113848" w14:textId="22780216"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proofErr w:type="spellStart"/>
      <w:r w:rsidR="000325DE">
        <w:rPr>
          <w:rFonts w:ascii="GHEA Grapalat" w:hAnsi="GHEA Grapalat"/>
          <w:i w:val="0"/>
          <w:sz w:val="24"/>
          <w:szCs w:val="24"/>
        </w:rPr>
        <w:t>Кошская</w:t>
      </w:r>
      <w:proofErr w:type="spellEnd"/>
      <w:r w:rsidR="000325DE">
        <w:rPr>
          <w:rFonts w:ascii="GHEA Grapalat" w:hAnsi="GHEA Grapalat"/>
          <w:i w:val="0"/>
          <w:sz w:val="24"/>
          <w:szCs w:val="24"/>
        </w:rPr>
        <w:t xml:space="preserve"> Средняя Школа</w:t>
      </w:r>
      <w:r w:rsidR="002E3508" w:rsidRPr="002E3508">
        <w:rPr>
          <w:rFonts w:ascii="GHEA Grapalat" w:hAnsi="GHEA Grapalat"/>
          <w:i w:val="0"/>
          <w:sz w:val="24"/>
          <w:szCs w:val="24"/>
        </w:rPr>
        <w:t>”</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3C925441" w:rsidR="00895CE5" w:rsidRPr="00C814E8" w:rsidRDefault="005D7731" w:rsidP="00895CE5">
      <w:pPr>
        <w:pStyle w:val="a3"/>
        <w:spacing w:line="240" w:lineRule="auto"/>
        <w:jc w:val="right"/>
        <w:rPr>
          <w:rFonts w:ascii="GHEA Grapalat" w:hAnsi="GHEA Grapalat"/>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C814E8">
        <w:rPr>
          <w:rFonts w:ascii="GHEA Grapalat" w:hAnsi="GHEA Grapalat"/>
        </w:rPr>
        <w:br/>
      </w:r>
      <w:r w:rsidR="00096865" w:rsidRPr="00D071E5">
        <w:rPr>
          <w:rFonts w:ascii="GHEA Grapalat" w:hAnsi="GHEA Grapalat"/>
        </w:rPr>
        <w:t xml:space="preserve">под кодом </w:t>
      </w:r>
      <w:r w:rsidR="00C814E8" w:rsidRPr="00C814E8">
        <w:rPr>
          <w:rFonts w:ascii="GHEA Grapalat" w:hAnsi="GHEA Grapalat"/>
        </w:rPr>
        <w:t>ԱՄԿՄԴ-ԳՀԱՊՁԲ-2026/01</w:t>
      </w:r>
    </w:p>
    <w:p w14:paraId="76F37B66" w14:textId="773F3679" w:rsidR="00096865" w:rsidRPr="00C814E8" w:rsidRDefault="00A46F92" w:rsidP="00895CE5">
      <w:pPr>
        <w:pStyle w:val="aa"/>
        <w:widowControl w:val="0"/>
        <w:spacing w:after="0"/>
        <w:ind w:firstLine="567"/>
        <w:jc w:val="right"/>
        <w:rPr>
          <w:rFonts w:ascii="GHEA Grapalat" w:hAnsi="GHEA Grapalat"/>
          <w:i/>
          <w:sz w:val="20"/>
          <w:szCs w:val="20"/>
        </w:rPr>
      </w:pPr>
      <w:r w:rsidRPr="00C814E8">
        <w:rPr>
          <w:rFonts w:ascii="GHEA Grapalat" w:hAnsi="GHEA Grapalat"/>
          <w:i/>
          <w:sz w:val="20"/>
          <w:szCs w:val="20"/>
        </w:rPr>
        <w:t xml:space="preserve">№ </w:t>
      </w:r>
      <w:r w:rsidR="004809CC" w:rsidRPr="00C814E8">
        <w:rPr>
          <w:rFonts w:ascii="GHEA Grapalat" w:hAnsi="GHEA Grapalat"/>
          <w:i/>
          <w:sz w:val="20"/>
          <w:szCs w:val="20"/>
        </w:rPr>
        <w:t xml:space="preserve">1 </w:t>
      </w:r>
      <w:r w:rsidR="00096865" w:rsidRPr="00C814E8">
        <w:rPr>
          <w:rFonts w:ascii="GHEA Grapalat" w:hAnsi="GHEA Grapalat"/>
          <w:i/>
          <w:sz w:val="20"/>
          <w:szCs w:val="20"/>
        </w:rPr>
        <w:t xml:space="preserve">от </w:t>
      </w:r>
      <w:r w:rsidR="00294CDE" w:rsidRPr="00C814E8">
        <w:rPr>
          <w:rFonts w:ascii="GHEA Grapalat" w:hAnsi="GHEA Grapalat"/>
          <w:i/>
          <w:sz w:val="20"/>
          <w:szCs w:val="20"/>
        </w:rPr>
        <w:t>08</w:t>
      </w:r>
      <w:r w:rsidR="00901E8A" w:rsidRPr="00C814E8">
        <w:rPr>
          <w:rFonts w:ascii="GHEA Grapalat" w:hAnsi="GHEA Grapalat"/>
          <w:i/>
          <w:sz w:val="20"/>
          <w:szCs w:val="20"/>
        </w:rPr>
        <w:t>.</w:t>
      </w:r>
      <w:r w:rsidR="00C814E8" w:rsidRPr="00C814E8">
        <w:rPr>
          <w:rFonts w:ascii="GHEA Grapalat" w:hAnsi="GHEA Grapalat"/>
          <w:i/>
          <w:sz w:val="20"/>
          <w:szCs w:val="20"/>
        </w:rPr>
        <w:t>12</w:t>
      </w:r>
      <w:r w:rsidR="00901E8A" w:rsidRPr="00C814E8">
        <w:rPr>
          <w:rFonts w:ascii="GHEA Grapalat" w:hAnsi="GHEA Grapalat"/>
          <w:i/>
          <w:sz w:val="20"/>
          <w:szCs w:val="20"/>
        </w:rPr>
        <w:t>.</w:t>
      </w:r>
      <w:r w:rsidR="00030B65" w:rsidRPr="00C814E8">
        <w:rPr>
          <w:rFonts w:ascii="GHEA Grapalat" w:hAnsi="GHEA Grapalat"/>
          <w:i/>
          <w:sz w:val="20"/>
          <w:szCs w:val="20"/>
        </w:rPr>
        <w:t>202</w:t>
      </w:r>
      <w:r w:rsidR="00294CDE" w:rsidRPr="00C814E8">
        <w:rPr>
          <w:rFonts w:ascii="GHEA Grapalat" w:hAnsi="GHEA Grapalat"/>
          <w:i/>
          <w:sz w:val="20"/>
          <w:szCs w:val="20"/>
        </w:rPr>
        <w:t>5</w:t>
      </w:r>
      <w:r w:rsidR="00096865" w:rsidRPr="00C814E8">
        <w:rPr>
          <w:rFonts w:ascii="GHEA Grapalat" w:hAnsi="GHEA Grapalat"/>
          <w:i/>
          <w:sz w:val="20"/>
          <w:szCs w:val="20"/>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06A48783" w:rsidR="00096865" w:rsidRPr="004001BB" w:rsidRDefault="007D1BA8" w:rsidP="004001BB">
      <w:pPr>
        <w:pStyle w:val="aa"/>
        <w:widowControl w:val="0"/>
        <w:spacing w:after="160"/>
        <w:ind w:right="-7" w:firstLine="567"/>
        <w:jc w:val="center"/>
        <w:rPr>
          <w:rFonts w:ascii="GHEA Grapalat" w:hAnsi="GHEA Grapalat"/>
        </w:rPr>
      </w:pPr>
      <w:r w:rsidRPr="004001BB">
        <w:rPr>
          <w:rFonts w:ascii="GHEA Grapalat" w:hAnsi="GHEA Grapalat"/>
        </w:rPr>
        <w:t>“</w:t>
      </w:r>
      <w:r w:rsidR="000325DE">
        <w:rPr>
          <w:rFonts w:ascii="GHEA Grapalat" w:hAnsi="GHEA Grapalat"/>
        </w:rPr>
        <w:t>КОШСКАЯ СРЕДНЯЯ ШКОЛА</w:t>
      </w:r>
      <w:r w:rsidRPr="004001BB">
        <w:rPr>
          <w:rFonts w:ascii="GHEA Grapalat" w:hAnsi="GHEA Grapalat"/>
        </w:rPr>
        <w:t>” ГHКО</w:t>
      </w:r>
    </w:p>
    <w:p w14:paraId="6D665DD1" w14:textId="77777777" w:rsidR="000763E5" w:rsidRPr="00D071E5" w:rsidRDefault="000763E5" w:rsidP="004001BB">
      <w:pPr>
        <w:pStyle w:val="aa"/>
        <w:widowControl w:val="0"/>
        <w:spacing w:after="160"/>
        <w:ind w:right="-7" w:firstLine="567"/>
        <w:jc w:val="center"/>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aa"/>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70EF5C51" w:rsidR="00D9392A" w:rsidRPr="00D071E5" w:rsidRDefault="00476110" w:rsidP="00D071E5">
      <w:pPr>
        <w:pStyle w:val="a3"/>
        <w:widowControl w:val="0"/>
        <w:spacing w:after="160" w:line="240" w:lineRule="auto"/>
        <w:ind w:firstLine="567"/>
        <w:jc w:val="center"/>
        <w:rPr>
          <w:rFonts w:ascii="GHEA Grapalat" w:eastAsia="Arial Unicode MS" w:hAnsi="GHEA Grapalat" w:cs="Arial Unicode MS"/>
          <w:i w:val="0"/>
          <w:sz w:val="24"/>
          <w:szCs w:val="24"/>
        </w:rPr>
      </w:pPr>
      <w:r w:rsidRPr="00476110">
        <w:rPr>
          <w:rFonts w:ascii="GHEA Grapalat" w:eastAsia="Arial Unicode MS" w:hAnsi="GHEA Grapalat" w:cs="Arial Unicode MS"/>
          <w:i w:val="0"/>
          <w:sz w:val="24"/>
          <w:szCs w:val="24"/>
        </w:rPr>
        <w:t>“</w:t>
      </w:r>
      <w:r w:rsidR="000325DE">
        <w:rPr>
          <w:rFonts w:ascii="GHEA Grapalat" w:eastAsia="Arial Unicode MS" w:hAnsi="GHEA Grapalat" w:cs="Arial Unicode MS"/>
          <w:i w:val="0"/>
          <w:sz w:val="24"/>
          <w:szCs w:val="24"/>
        </w:rPr>
        <w:t>КОШСКАЯ СРЕДНЯЯ ШКОЛА</w:t>
      </w:r>
      <w:r w:rsidRPr="00476110">
        <w:rPr>
          <w:rFonts w:ascii="GHEA Grapalat" w:eastAsia="Arial Unicode MS" w:hAnsi="GHEA Grapalat" w:cs="Arial Unicode MS"/>
          <w:i w:val="0"/>
          <w:sz w:val="24"/>
          <w:szCs w:val="24"/>
        </w:rPr>
        <w:t>”</w:t>
      </w:r>
      <w:r w:rsidRPr="00D071E5">
        <w:rPr>
          <w:rFonts w:ascii="GHEA Grapalat" w:eastAsia="Arial Unicode MS" w:hAnsi="GHEA Grapalat" w:cs="Arial Unicode MS"/>
          <w:i w:val="0"/>
          <w:sz w:val="24"/>
          <w:szCs w:val="24"/>
        </w:rPr>
        <w:t xml:space="preserve"> ГHКО </w:t>
      </w:r>
    </w:p>
    <w:p w14:paraId="31042664" w14:textId="5B7CED15" w:rsidR="00096865" w:rsidRPr="00D071E5" w:rsidRDefault="00D071E5"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479FA457" w:rsidR="00CA5E3A" w:rsidRPr="004001BB" w:rsidRDefault="007D1BA8" w:rsidP="00CA5E3A">
      <w:pPr>
        <w:pStyle w:val="a3"/>
        <w:widowControl w:val="0"/>
        <w:spacing w:after="160" w:line="240" w:lineRule="auto"/>
        <w:ind w:firstLine="567"/>
        <w:jc w:val="center"/>
        <w:rPr>
          <w:rFonts w:ascii="GHEA Grapalat" w:hAnsi="GHEA Grapalat"/>
          <w:i w:val="0"/>
          <w:sz w:val="28"/>
          <w:szCs w:val="28"/>
          <w:u w:val="single"/>
        </w:rPr>
      </w:pPr>
      <w:r w:rsidRPr="004001BB">
        <w:rPr>
          <w:rFonts w:ascii="GHEA Grapalat" w:hAnsi="GHEA Grapalat"/>
          <w:i w:val="0"/>
          <w:sz w:val="28"/>
          <w:szCs w:val="28"/>
          <w:u w:val="single"/>
        </w:rPr>
        <w:t>“</w:t>
      </w:r>
      <w:r w:rsidR="000325DE">
        <w:rPr>
          <w:rFonts w:ascii="GHEA Grapalat" w:hAnsi="GHEA Grapalat"/>
          <w:i w:val="0"/>
          <w:sz w:val="28"/>
          <w:szCs w:val="28"/>
          <w:u w:val="single"/>
        </w:rPr>
        <w:t>КОШСКАЯ СРЕДНЯЯ ШКОЛА</w:t>
      </w:r>
      <w:r w:rsidRPr="004001BB">
        <w:rPr>
          <w:rFonts w:ascii="GHEA Grapalat" w:hAnsi="GHEA Grapalat"/>
          <w:i w:val="0"/>
          <w:sz w:val="28"/>
          <w:szCs w:val="28"/>
          <w:u w:val="single"/>
        </w:rPr>
        <w:t xml:space="preserve">” </w:t>
      </w:r>
      <w:r w:rsidR="00CA5E3A" w:rsidRPr="00D071E5">
        <w:rPr>
          <w:rFonts w:ascii="GHEA Grapalat" w:hAnsi="GHEA Grapalat"/>
          <w:i w:val="0"/>
          <w:sz w:val="28"/>
          <w:szCs w:val="28"/>
          <w:u w:val="single"/>
        </w:rPr>
        <w:t>ГHКО</w:t>
      </w:r>
    </w:p>
    <w:p w14:paraId="67808490" w14:textId="0CCA1B01" w:rsidR="00CA5E3A" w:rsidRPr="00D071E5" w:rsidRDefault="00CA5E3A" w:rsidP="00CA5E3A">
      <w:pPr>
        <w:pStyle w:val="aa"/>
        <w:widowControl w:val="0"/>
        <w:spacing w:after="0"/>
        <w:ind w:right="-7"/>
        <w:jc w:val="center"/>
        <w:rPr>
          <w:rFonts w:ascii="GHEA Grapalat" w:eastAsia="Arial Unicode MS" w:hAnsi="GHEA Grapalat" w:cs="Arial Unicode MS"/>
          <w:b/>
        </w:rPr>
      </w:pPr>
      <w:r w:rsidRPr="004001BB">
        <w:rPr>
          <w:rFonts w:ascii="GHEA Grapalat" w:hAnsi="GHEA Grapalat"/>
          <w:sz w:val="28"/>
          <w:szCs w:val="28"/>
          <w:u w:val="single"/>
        </w:rPr>
        <w:t>ДЛЯ НУЖД " ПИЩЕВЫХ ПРОДУКТОВ</w:t>
      </w:r>
      <w:r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33A1D8B0"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ЗАПРОС КОТИРОВКИ</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proofErr w:type="gramStart"/>
      <w:r w:rsidR="00174DAB" w:rsidRPr="00D071E5">
        <w:rPr>
          <w:rFonts w:ascii="GHEA Grapalat" w:hAnsi="GHEA Grapalat"/>
        </w:rPr>
        <w:t>квалификации  и</w:t>
      </w:r>
      <w:proofErr w:type="gramEnd"/>
      <w:r w:rsidR="00174DAB" w:rsidRPr="00D071E5">
        <w:rPr>
          <w:rFonts w:ascii="GHEA Grapalat" w:hAnsi="GHEA Grapalat"/>
        </w:rPr>
        <w:t xml:space="preserve">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3F15FE25"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w:t>
      </w:r>
      <w:proofErr w:type="gramStart"/>
      <w:r w:rsidR="00A30084" w:rsidRPr="00D071E5">
        <w:rPr>
          <w:rFonts w:ascii="GHEA Grapalat" w:hAnsi="GHEA Grapalat"/>
          <w:spacing w:val="-6"/>
          <w:sz w:val="22"/>
          <w:szCs w:val="22"/>
        </w:rPr>
        <w:t>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proofErr w:type="gramEnd"/>
      <w:r w:rsidR="00096865" w:rsidRPr="00D071E5">
        <w:rPr>
          <w:rFonts w:ascii="GHEA Grapalat" w:hAnsi="GHEA Grapalat"/>
          <w:spacing w:val="-6"/>
          <w:sz w:val="22"/>
          <w:szCs w:val="22"/>
        </w:rPr>
        <w:t xml:space="preserve">, проводимом под </w:t>
      </w:r>
      <w:r w:rsidR="00096865" w:rsidRPr="004001BB">
        <w:rPr>
          <w:rFonts w:ascii="GHEA Grapalat" w:hAnsi="GHEA Grapalat"/>
          <w:sz w:val="22"/>
          <w:szCs w:val="22"/>
        </w:rPr>
        <w:t xml:space="preserve">кодом </w:t>
      </w:r>
      <w:r w:rsidR="00C814E8">
        <w:rPr>
          <w:rFonts w:ascii="GHEA Grapalat" w:hAnsi="GHEA Grapalat"/>
          <w:sz w:val="22"/>
          <w:szCs w:val="22"/>
        </w:rPr>
        <w:t>ԱՄԿՄԴ-ԳՀԱՊՁԲ-2026/01</w:t>
      </w:r>
      <w:r w:rsidR="00476110" w:rsidRPr="004001BB">
        <w:rPr>
          <w:rFonts w:ascii="GHEA Grapalat" w:hAnsi="GHEA Grapalat"/>
          <w:sz w:val="22"/>
          <w:szCs w:val="22"/>
        </w:rPr>
        <w:t xml:space="preserve"> </w:t>
      </w:r>
      <w:r w:rsidR="00096865" w:rsidRPr="004001BB">
        <w:rPr>
          <w:rFonts w:ascii="GHEA Grapalat" w:hAnsi="GHEA Grapalat"/>
          <w:sz w:val="22"/>
          <w:szCs w:val="22"/>
        </w:rPr>
        <w:t>(далее</w:t>
      </w:r>
      <w:r w:rsidR="00096865" w:rsidRPr="00D071E5">
        <w:rPr>
          <w:rFonts w:ascii="GHEA Grapalat" w:hAnsi="GHEA Grapalat"/>
          <w:spacing w:val="-6"/>
          <w:sz w:val="22"/>
          <w:szCs w:val="22"/>
        </w:rPr>
        <w:t xml:space="preserve"> — процедура).</w:t>
      </w:r>
    </w:p>
    <w:p w14:paraId="14FCEA95" w14:textId="42692225" w:rsidR="00350DC6" w:rsidRPr="00D071E5" w:rsidRDefault="00096865" w:rsidP="00350DC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476110">
        <w:rPr>
          <w:rFonts w:ascii="GHEA Grapalat" w:hAnsi="GHEA Grapalat"/>
          <w:b/>
          <w:i w:val="0"/>
          <w:sz w:val="24"/>
          <w:szCs w:val="24"/>
          <w:u w:val="single"/>
        </w:rPr>
        <w:t>«</w:t>
      </w:r>
      <w:proofErr w:type="spellStart"/>
      <w:r w:rsidR="000325DE">
        <w:rPr>
          <w:rFonts w:ascii="GHEA Grapalat" w:hAnsi="GHEA Grapalat"/>
          <w:b/>
          <w:bCs/>
          <w:i w:val="0"/>
          <w:sz w:val="24"/>
          <w:szCs w:val="24"/>
          <w:u w:val="single"/>
        </w:rPr>
        <w:t>Кошская</w:t>
      </w:r>
      <w:proofErr w:type="spellEnd"/>
      <w:r w:rsidR="000325DE">
        <w:rPr>
          <w:rFonts w:ascii="GHEA Grapalat" w:hAnsi="GHEA Grapalat"/>
          <w:b/>
          <w:bCs/>
          <w:i w:val="0"/>
          <w:sz w:val="24"/>
          <w:szCs w:val="24"/>
          <w:u w:val="single"/>
        </w:rPr>
        <w:t xml:space="preserve"> Средняя Школа</w:t>
      </w:r>
      <w:r w:rsidR="00476110">
        <w:rPr>
          <w:rFonts w:ascii="GHEA Grapalat" w:hAnsi="GHEA Grapalat"/>
          <w:b/>
          <w:i w:val="0"/>
          <w:sz w:val="24"/>
          <w:szCs w:val="24"/>
          <w:u w:val="single"/>
        </w:rPr>
        <w:t xml:space="preserve">” </w:t>
      </w:r>
      <w:r w:rsidR="00350DC6" w:rsidRPr="00D071E5">
        <w:rPr>
          <w:rFonts w:ascii="GHEA Grapalat" w:hAnsi="GHEA Grapalat"/>
          <w:b/>
          <w:i w:val="0"/>
          <w:sz w:val="22"/>
          <w:szCs w:val="22"/>
          <w:u w:val="single"/>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1FC3C641" w:rsidR="00350DC6" w:rsidRPr="006904CF" w:rsidRDefault="00A81DD5" w:rsidP="006904CF">
      <w:pPr>
        <w:spacing w:line="360" w:lineRule="auto"/>
        <w:ind w:firstLine="567"/>
        <w:jc w:val="both"/>
        <w:rPr>
          <w:rFonts w:ascii="GHEA Grapalat" w:hAnsi="GHEA Grapalat"/>
          <w:sz w:val="22"/>
          <w:szCs w:val="22"/>
          <w:lang w:val="af-ZA"/>
        </w:rPr>
      </w:pPr>
      <w:r w:rsidRPr="00D071E5">
        <w:rPr>
          <w:rFonts w:ascii="GHEA Grapalat" w:hAnsi="GHEA Grapalat"/>
          <w:sz w:val="22"/>
          <w:szCs w:val="22"/>
        </w:rPr>
        <w:t xml:space="preserve">Адрес электронной почты секретаря оценочной комиссии </w:t>
      </w:r>
      <w:r w:rsidR="005F0E00" w:rsidRPr="005F0E00">
        <w:rPr>
          <w:rFonts w:ascii="GHEA Grapalat" w:hAnsi="GHEA Grapalat"/>
          <w:sz w:val="22"/>
          <w:szCs w:val="22"/>
        </w:rPr>
        <w:t>kosh@schools.am</w:t>
      </w: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7A9E8320" w:rsidR="00FB735C" w:rsidRPr="006904CF" w:rsidRDefault="00845AA5" w:rsidP="00D9392A">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4001BB">
        <w:rPr>
          <w:rFonts w:ascii="GHEA Grapalat" w:hAnsi="GHEA Grapalat"/>
          <w:i w:val="0"/>
          <w:sz w:val="24"/>
          <w:szCs w:val="24"/>
        </w:rPr>
        <w:t xml:space="preserve"> ПИЩЕВЫХ ПРОДУКТОВ</w:t>
      </w:r>
      <w:r w:rsidRPr="00D071E5">
        <w:rPr>
          <w:rFonts w:ascii="GHEA Grapalat" w:hAnsi="GHEA Grapalat"/>
          <w:i w:val="0"/>
          <w:sz w:val="24"/>
          <w:szCs w:val="24"/>
        </w:rPr>
        <w:t xml:space="preserve">" (далее — также товар) для </w:t>
      </w:r>
      <w:r w:rsidR="006B17FC" w:rsidRPr="006B17FC">
        <w:rPr>
          <w:rFonts w:ascii="GHEA Grapalat" w:hAnsi="GHEA Grapalat"/>
          <w:i w:val="0"/>
          <w:sz w:val="24"/>
          <w:szCs w:val="24"/>
        </w:rPr>
        <w:t>“</w:t>
      </w:r>
      <w:proofErr w:type="spellStart"/>
      <w:r w:rsidR="000325DE">
        <w:rPr>
          <w:rFonts w:ascii="GHEA Grapalat" w:hAnsi="GHEA Grapalat"/>
          <w:i w:val="0"/>
          <w:sz w:val="24"/>
          <w:szCs w:val="24"/>
        </w:rPr>
        <w:t>Кошская</w:t>
      </w:r>
      <w:proofErr w:type="spellEnd"/>
      <w:r w:rsidR="000325DE">
        <w:rPr>
          <w:rFonts w:ascii="GHEA Grapalat" w:hAnsi="GHEA Grapalat"/>
          <w:i w:val="0"/>
          <w:sz w:val="24"/>
          <w:szCs w:val="24"/>
        </w:rPr>
        <w:t xml:space="preserve"> Средняя Школа</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w:t>
      </w:r>
      <w:r w:rsidR="00057132" w:rsidRPr="00057132">
        <w:rPr>
          <w:rFonts w:ascii="GHEA Grapalat" w:hAnsi="GHEA Grapalat"/>
          <w:i w:val="0"/>
          <w:sz w:val="24"/>
          <w:szCs w:val="24"/>
          <w:lang w:bidi="ar-EG"/>
        </w:rPr>
        <w:t>8</w:t>
      </w:r>
      <w:r w:rsidR="006904CF" w:rsidRPr="006904CF">
        <w:rPr>
          <w:rFonts w:ascii="GHEA Grapalat" w:hAnsi="GHEA Grapalat"/>
          <w:i w:val="0"/>
          <w:sz w:val="24"/>
          <w:szCs w:val="24"/>
          <w:lang w:bidi="ar-EG"/>
        </w:rPr>
        <w:t>”</w:t>
      </w:r>
    </w:p>
    <w:p w14:paraId="24A35C19" w14:textId="66CAD5A7" w:rsidR="00096865" w:rsidRPr="00D071E5" w:rsidRDefault="00845AA5" w:rsidP="00D9392A">
      <w:pPr>
        <w:pStyle w:val="a3"/>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D071E5" w:rsidRDefault="000642D4" w:rsidP="00B31ECA">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D071E5" w:rsidRDefault="000642D4" w:rsidP="00B31ECA">
            <w:pPr>
              <w:pStyle w:val="23"/>
              <w:widowControl w:val="0"/>
              <w:spacing w:after="120" w:line="240" w:lineRule="auto"/>
              <w:ind w:firstLine="0"/>
              <w:rPr>
                <w:rFonts w:ascii="GHEA Grapalat" w:hAnsi="GHEA Grapalat"/>
              </w:rPr>
            </w:pPr>
            <w:r w:rsidRPr="005378AC">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D071E5" w:rsidRDefault="000642D4" w:rsidP="00B31ECA">
            <w:pPr>
              <w:pStyle w:val="23"/>
              <w:widowControl w:val="0"/>
              <w:spacing w:after="120" w:line="240" w:lineRule="auto"/>
              <w:ind w:firstLine="0"/>
              <w:rPr>
                <w:rFonts w:ascii="GHEA Grapalat" w:hAnsi="GHEA Grapalat"/>
              </w:rPr>
            </w:pPr>
            <w:r w:rsidRPr="005378AC">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D071E5" w:rsidRDefault="000642D4" w:rsidP="00B31ECA">
            <w:pPr>
              <w:pStyle w:val="23"/>
              <w:widowControl w:val="0"/>
              <w:spacing w:after="120" w:line="240" w:lineRule="auto"/>
              <w:ind w:firstLine="0"/>
              <w:rPr>
                <w:rFonts w:ascii="GHEA Grapalat" w:hAnsi="GHEA Grapalat"/>
              </w:rPr>
            </w:pPr>
            <w:r w:rsidRPr="005378AC">
              <w:t xml:space="preserve"> Морковь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D071E5" w:rsidRDefault="000642D4" w:rsidP="00B31ECA">
            <w:pPr>
              <w:pStyle w:val="23"/>
              <w:widowControl w:val="0"/>
              <w:spacing w:after="120" w:line="240" w:lineRule="auto"/>
              <w:ind w:firstLine="0"/>
              <w:rPr>
                <w:rFonts w:ascii="GHEA Grapalat" w:hAnsi="GHEA Grapalat"/>
              </w:rPr>
            </w:pPr>
            <w:r w:rsidRPr="005378AC">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10042" w:rsidRDefault="000642D4" w:rsidP="00B31ECA">
            <w:pPr>
              <w:pStyle w:val="23"/>
              <w:widowControl w:val="0"/>
              <w:spacing w:after="120" w:line="240" w:lineRule="auto"/>
              <w:ind w:firstLine="0"/>
            </w:pPr>
            <w:r w:rsidRPr="005378AC">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10042" w:rsidRDefault="00414E8C" w:rsidP="00B31ECA">
            <w:pPr>
              <w:pStyle w:val="23"/>
              <w:widowControl w:val="0"/>
              <w:spacing w:after="120" w:line="240" w:lineRule="auto"/>
              <w:ind w:firstLine="0"/>
            </w:pPr>
            <w:r w:rsidRPr="00414E8C">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10042" w:rsidRDefault="000642D4" w:rsidP="00B31ECA">
            <w:pPr>
              <w:pStyle w:val="23"/>
              <w:widowControl w:val="0"/>
              <w:spacing w:after="120" w:line="240" w:lineRule="auto"/>
              <w:ind w:firstLine="0"/>
            </w:pPr>
            <w:r w:rsidRPr="005378AC">
              <w:t>Картофель</w:t>
            </w:r>
          </w:p>
        </w:tc>
      </w:tr>
      <w:tr w:rsidR="000642D4" w:rsidRPr="00D071E5" w14:paraId="299D61F7" w14:textId="77777777" w:rsidTr="003E1950">
        <w:trPr>
          <w:jc w:val="center"/>
        </w:trPr>
        <w:tc>
          <w:tcPr>
            <w:tcW w:w="1530" w:type="dxa"/>
            <w:vAlign w:val="center"/>
          </w:tcPr>
          <w:p w14:paraId="0351A6E3"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368F2335" w:rsidR="000642D4" w:rsidRPr="00E10042" w:rsidRDefault="000642D4" w:rsidP="00B31ECA">
            <w:pPr>
              <w:pStyle w:val="23"/>
              <w:widowControl w:val="0"/>
              <w:spacing w:after="120" w:line="240" w:lineRule="auto"/>
              <w:ind w:firstLine="0"/>
            </w:pPr>
            <w:r w:rsidRPr="005378AC">
              <w:t>Куриная грудка</w:t>
            </w:r>
          </w:p>
        </w:tc>
      </w:tr>
      <w:tr w:rsidR="00B31ECA" w:rsidRPr="00D071E5" w14:paraId="75CB5BFE" w14:textId="77777777" w:rsidTr="003E1950">
        <w:trPr>
          <w:jc w:val="center"/>
        </w:trPr>
        <w:tc>
          <w:tcPr>
            <w:tcW w:w="1530" w:type="dxa"/>
            <w:vAlign w:val="center"/>
          </w:tcPr>
          <w:p w14:paraId="08301AC0"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87EDC04" w14:textId="474F5E34" w:rsidR="00B31ECA" w:rsidRPr="00E10042" w:rsidRDefault="00B31ECA" w:rsidP="00B31ECA">
            <w:pPr>
              <w:pStyle w:val="23"/>
              <w:widowControl w:val="0"/>
              <w:spacing w:after="120" w:line="240" w:lineRule="auto"/>
              <w:ind w:firstLine="0"/>
            </w:pPr>
            <w:r>
              <w:rPr>
                <w:lang w:val="en-US"/>
              </w:rPr>
              <w:t xml:space="preserve"> </w:t>
            </w:r>
            <w:r w:rsidRPr="00BE3918">
              <w:t>Хлеб</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10042" w:rsidRDefault="00B31ECA" w:rsidP="00B31ECA">
            <w:pPr>
              <w:pStyle w:val="23"/>
              <w:widowControl w:val="0"/>
              <w:spacing w:after="120" w:line="240" w:lineRule="auto"/>
              <w:ind w:firstLine="0"/>
            </w:pPr>
            <w:r w:rsidRPr="00BE3918">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10042" w:rsidRDefault="00B31ECA" w:rsidP="00B31ECA">
            <w:pPr>
              <w:pStyle w:val="23"/>
              <w:widowControl w:val="0"/>
              <w:spacing w:after="120" w:line="240" w:lineRule="auto"/>
              <w:ind w:firstLine="0"/>
            </w:pPr>
            <w:r w:rsidRPr="00BE3918">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10042" w:rsidRDefault="00B31ECA" w:rsidP="00B31ECA">
            <w:pPr>
              <w:pStyle w:val="23"/>
              <w:widowControl w:val="0"/>
              <w:spacing w:after="120" w:line="240" w:lineRule="auto"/>
              <w:ind w:firstLine="0"/>
            </w:pPr>
            <w:r w:rsidRPr="00BE3918">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10042" w:rsidRDefault="00B31ECA" w:rsidP="00B31ECA">
            <w:pPr>
              <w:pStyle w:val="23"/>
              <w:widowControl w:val="0"/>
              <w:spacing w:after="120" w:line="240" w:lineRule="auto"/>
              <w:ind w:firstLine="0"/>
            </w:pPr>
            <w:r w:rsidRPr="00BE3918">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10042" w:rsidRDefault="00B31ECA" w:rsidP="00B31ECA">
            <w:pPr>
              <w:pStyle w:val="23"/>
              <w:widowControl w:val="0"/>
              <w:spacing w:after="120" w:line="240" w:lineRule="auto"/>
              <w:ind w:firstLine="0"/>
            </w:pPr>
            <w:r w:rsidRPr="00BE3918">
              <w:t>Чечевица</w:t>
            </w:r>
          </w:p>
        </w:tc>
      </w:tr>
      <w:tr w:rsidR="00B31ECA" w:rsidRPr="00D071E5" w14:paraId="29995069" w14:textId="77777777" w:rsidTr="003E1950">
        <w:trPr>
          <w:jc w:val="center"/>
        </w:trPr>
        <w:tc>
          <w:tcPr>
            <w:tcW w:w="1530" w:type="dxa"/>
            <w:vAlign w:val="center"/>
          </w:tcPr>
          <w:p w14:paraId="4BE543DE"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B2F1FF2" w:rsidR="00B31ECA" w:rsidRPr="00E10042" w:rsidRDefault="00B31ECA" w:rsidP="00B31ECA">
            <w:pPr>
              <w:pStyle w:val="23"/>
              <w:widowControl w:val="0"/>
              <w:spacing w:after="120" w:line="240" w:lineRule="auto"/>
              <w:ind w:firstLine="0"/>
            </w:pPr>
            <w:r w:rsidRPr="00BE3918">
              <w:t>Сыр</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10042" w:rsidRDefault="00B31ECA" w:rsidP="00B31ECA">
            <w:pPr>
              <w:pStyle w:val="23"/>
              <w:widowControl w:val="0"/>
              <w:spacing w:after="120" w:line="240" w:lineRule="auto"/>
              <w:ind w:firstLine="0"/>
            </w:pPr>
            <w:r w:rsidRPr="00BE3918">
              <w:t>Йогурт</w:t>
            </w:r>
          </w:p>
        </w:tc>
      </w:tr>
      <w:tr w:rsidR="007D1BA8" w:rsidRPr="00D071E5" w14:paraId="6B092E44" w14:textId="77777777" w:rsidTr="003E1950">
        <w:trPr>
          <w:jc w:val="center"/>
        </w:trPr>
        <w:tc>
          <w:tcPr>
            <w:tcW w:w="1530" w:type="dxa"/>
            <w:vAlign w:val="center"/>
          </w:tcPr>
          <w:p w14:paraId="77CF06BA" w14:textId="77777777" w:rsidR="007D1BA8" w:rsidRDefault="007D1BA8"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72718544" w:rsidR="007D1BA8" w:rsidRPr="006904CF" w:rsidRDefault="006904CF" w:rsidP="00B31ECA">
            <w:pPr>
              <w:pStyle w:val="23"/>
              <w:widowControl w:val="0"/>
              <w:spacing w:after="120" w:line="240" w:lineRule="auto"/>
              <w:ind w:firstLine="0"/>
              <w:rPr>
                <w:rFonts w:asciiTheme="minorHAnsi" w:hAnsiTheme="minorHAnsi"/>
                <w:lang w:val="en-US"/>
              </w:rPr>
            </w:pPr>
            <w:r w:rsidRPr="00BE3918">
              <w:t>Красный молотый пере</w:t>
            </w:r>
            <w:r w:rsidR="00294CDE" w:rsidRPr="00BE3918">
              <w:t>ц</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lastRenderedPageBreak/>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 xml:space="preserve">финансирование терроризма, эксплуатацию детей или преступление, включающее </w:t>
      </w:r>
      <w:proofErr w:type="spellStart"/>
      <w:r w:rsidRPr="00D071E5">
        <w:rPr>
          <w:rFonts w:ascii="GHEA Grapalat" w:hAnsi="GHEA Grapalat"/>
        </w:rPr>
        <w:t>трафикинг</w:t>
      </w:r>
      <w:proofErr w:type="spellEnd"/>
      <w:r w:rsidRPr="00D071E5">
        <w:rPr>
          <w:rFonts w:ascii="GHEA Grapalat" w:hAnsi="GHEA Grapalat"/>
        </w:rPr>
        <w:t xml:space="preserve">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D071E5">
        <w:rPr>
          <w:rFonts w:ascii="GHEA Grapalat" w:hAnsi="GHEA Grapalat"/>
        </w:rPr>
        <w:t>необжалуемый</w:t>
      </w:r>
      <w:proofErr w:type="spellEnd"/>
      <w:r w:rsidRPr="00D071E5">
        <w:rPr>
          <w:rFonts w:ascii="GHEA Grapalat" w:hAnsi="GHEA Grapalat"/>
        </w:rPr>
        <w:t xml:space="preserve"> административный акт за </w:t>
      </w:r>
      <w:proofErr w:type="spellStart"/>
      <w:r w:rsidRPr="00D071E5">
        <w:rPr>
          <w:rFonts w:ascii="GHEA Grapalat" w:hAnsi="GHEA Grapalat"/>
        </w:rPr>
        <w:t>антиконкурентное</w:t>
      </w:r>
      <w:proofErr w:type="spellEnd"/>
      <w:r w:rsidRPr="00D071E5">
        <w:rPr>
          <w:rFonts w:ascii="GHEA Grapalat" w:hAnsi="GHEA Grapalat"/>
        </w:rPr>
        <w:t xml:space="preserve">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 xml:space="preserve">физические лица считаются взаимосвязанными, если они являются членами </w:t>
      </w:r>
      <w:r w:rsidRPr="00D071E5">
        <w:rPr>
          <w:rFonts w:ascii="GHEA Grapalat" w:hAnsi="GHEA Grapalat"/>
        </w:rPr>
        <w:lastRenderedPageBreak/>
        <w:t>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lastRenderedPageBreak/>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proofErr w:type="spellStart"/>
      <w:r w:rsidR="00F9791A" w:rsidRPr="00D071E5">
        <w:rPr>
          <w:rFonts w:ascii="GHEA Grapalat" w:hAnsi="GHEA Grapalat"/>
        </w:rPr>
        <w:t>ое</w:t>
      </w:r>
      <w:proofErr w:type="spellEnd"/>
      <w:r w:rsidR="00F9791A" w:rsidRPr="00D071E5">
        <w:rPr>
          <w:rFonts w:ascii="GHEA Grapalat" w:hAnsi="GHEA Grapalat"/>
        </w:rPr>
        <w:t xml:space="preserve">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 xml:space="preserve">Участник может подать заявку как для каждого лота, так и для нескольких или всех </w:t>
      </w:r>
      <w:r w:rsidRPr="00D071E5">
        <w:rPr>
          <w:rFonts w:ascii="GHEA Grapalat" w:hAnsi="GHEA Grapalat"/>
          <w:sz w:val="24"/>
          <w:szCs w:val="24"/>
        </w:rPr>
        <w:lastRenderedPageBreak/>
        <w:t>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w:t>
      </w:r>
      <w:proofErr w:type="gramStart"/>
      <w:r w:rsidR="00B4502F" w:rsidRPr="00D071E5">
        <w:rPr>
          <w:rFonts w:ascii="GHEA Grapalat" w:hAnsi="GHEA Grapalat"/>
          <w:sz w:val="24"/>
          <w:szCs w:val="24"/>
        </w:rPr>
        <w:t xml:space="preserve">котировки </w:t>
      </w:r>
      <w:r w:rsidRPr="00D071E5">
        <w:rPr>
          <w:rFonts w:ascii="GHEA Grapalat" w:hAnsi="GHEA Grapalat"/>
          <w:sz w:val="24"/>
          <w:szCs w:val="24"/>
        </w:rPr>
        <w:t>.</w:t>
      </w:r>
      <w:proofErr w:type="gramEnd"/>
    </w:p>
    <w:p w14:paraId="4B3226C7" w14:textId="120ED11A" w:rsidR="00A80ECD" w:rsidRPr="00BE4BAA" w:rsidRDefault="00A80ECD" w:rsidP="00BE4BAA">
      <w:pPr>
        <w:pStyle w:val="23"/>
        <w:widowControl w:val="0"/>
        <w:tabs>
          <w:tab w:val="left" w:pos="1134"/>
        </w:tabs>
        <w:spacing w:after="160"/>
        <w:ind w:firstLine="567"/>
        <w:rPr>
          <w:rFonts w:ascii="GHEA Grapalat" w:hAnsi="GHEA Grapalat"/>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6664AF" w:rsidRPr="006664AF">
        <w:rPr>
          <w:rFonts w:ascii="GHEA Grapalat" w:hAnsi="GHEA Grapalat"/>
          <w:sz w:val="24"/>
          <w:szCs w:val="24"/>
        </w:rPr>
        <w:t>1-ая улица, дом 13, с. Кош</w:t>
      </w:r>
      <w:r w:rsidR="00BE4BAA" w:rsidRPr="00BE4BAA">
        <w:rPr>
          <w:rFonts w:ascii="GHEA Grapalat" w:hAnsi="GHEA Grapalat"/>
          <w:sz w:val="24"/>
          <w:szCs w:val="24"/>
        </w:rPr>
        <w:t>,</w:t>
      </w:r>
      <w:r w:rsidR="004001BB" w:rsidRPr="004001BB">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 xml:space="preserve">не </w:t>
      </w:r>
      <w:r w:rsidRPr="004001BB">
        <w:rPr>
          <w:rFonts w:ascii="GHEA Grapalat" w:hAnsi="GHEA Grapalat"/>
          <w:sz w:val="24"/>
          <w:szCs w:val="24"/>
        </w:rPr>
        <w:t>позднее, чем "</w:t>
      </w:r>
      <w:r w:rsidR="00476110" w:rsidRPr="004001BB">
        <w:rPr>
          <w:rFonts w:ascii="GHEA Grapalat" w:hAnsi="GHEA Grapalat"/>
          <w:sz w:val="24"/>
          <w:szCs w:val="24"/>
        </w:rPr>
        <w:t>1</w:t>
      </w:r>
      <w:r w:rsidR="0038167F" w:rsidRPr="0038167F">
        <w:rPr>
          <w:rFonts w:ascii="GHEA Grapalat" w:hAnsi="GHEA Grapalat"/>
          <w:sz w:val="24"/>
          <w:szCs w:val="24"/>
        </w:rPr>
        <w:t>5</w:t>
      </w:r>
      <w:r w:rsidR="000505A2" w:rsidRPr="004001BB">
        <w:rPr>
          <w:rFonts w:ascii="GHEA Grapalat" w:hAnsi="GHEA Grapalat"/>
          <w:sz w:val="24"/>
          <w:szCs w:val="24"/>
        </w:rPr>
        <w:t>։</w:t>
      </w:r>
      <w:r w:rsidR="0038167F" w:rsidRPr="0038167F">
        <w:rPr>
          <w:rFonts w:ascii="GHEA Grapalat" w:hAnsi="GHEA Grapalat"/>
          <w:sz w:val="24"/>
          <w:szCs w:val="24"/>
        </w:rPr>
        <w:t>3</w:t>
      </w:r>
      <w:r w:rsidR="000505A2" w:rsidRPr="004001BB">
        <w:rPr>
          <w:rFonts w:ascii="GHEA Grapalat" w:hAnsi="GHEA Grapalat"/>
          <w:sz w:val="24"/>
          <w:szCs w:val="24"/>
        </w:rPr>
        <w:t>0</w:t>
      </w:r>
      <w:r w:rsidRPr="004001BB">
        <w:rPr>
          <w:rFonts w:ascii="GHEA Grapalat" w:hAnsi="GHEA Grapalat"/>
          <w:sz w:val="24"/>
          <w:szCs w:val="24"/>
        </w:rPr>
        <w:t>" часов</w:t>
      </w:r>
      <w:r w:rsidRPr="00D071E5">
        <w:rPr>
          <w:rFonts w:ascii="GHEA Grapalat" w:eastAsia="Arial Unicode MS" w:hAnsi="GHEA Grapalat" w:cs="Arial Unicode MS"/>
          <w:sz w:val="24"/>
          <w:szCs w:val="24"/>
        </w:rPr>
        <w:t xml:space="preserve">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proofErr w:type="spellStart"/>
      <w:r w:rsidR="00B31ECA" w:rsidRPr="00B31ECA">
        <w:rPr>
          <w:rFonts w:ascii="GHEA Grapalat" w:hAnsi="GHEA Grapalat"/>
          <w:sz w:val="24"/>
          <w:szCs w:val="24"/>
        </w:rPr>
        <w:t>Сирарпи</w:t>
      </w:r>
      <w:proofErr w:type="spellEnd"/>
      <w:r w:rsidR="00B31ECA" w:rsidRPr="00B31ECA">
        <w:rPr>
          <w:rFonts w:ascii="GHEA Grapalat" w:hAnsi="GHEA Grapalat"/>
          <w:sz w:val="24"/>
          <w:szCs w:val="24"/>
        </w:rPr>
        <w:t xml:space="preserve"> </w:t>
      </w:r>
      <w:proofErr w:type="spellStart"/>
      <w:r w:rsidR="00B31ECA" w:rsidRPr="00B31ECA">
        <w:rPr>
          <w:rFonts w:ascii="GHEA Grapalat" w:hAnsi="GHEA Grapalat"/>
          <w:sz w:val="24"/>
          <w:szCs w:val="24"/>
        </w:rPr>
        <w:t>Бекташян</w:t>
      </w:r>
      <w:proofErr w:type="spellEnd"/>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D071E5">
        <w:rPr>
          <w:rFonts w:ascii="GHEA Grapalat" w:hAnsi="GHEA Grapalat"/>
        </w:rPr>
        <w:t xml:space="preserve">телефона </w:t>
      </w:r>
      <w:r w:rsidRPr="00D071E5">
        <w:rPr>
          <w:rFonts w:ascii="GHEA Grapalat" w:hAnsi="GHEA Grapalat"/>
        </w:rPr>
        <w:t>,</w:t>
      </w:r>
      <w:proofErr w:type="gramEnd"/>
      <w:r w:rsidRPr="00D071E5">
        <w:rPr>
          <w:rFonts w:ascii="GHEA Grapalat" w:hAnsi="GHEA Grapalat"/>
        </w:rPr>
        <w:t xml:space="preserve">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 xml:space="preserve">в) объявление об отсутствии злоупотребления доминирующим положением и </w:t>
      </w:r>
      <w:proofErr w:type="spellStart"/>
      <w:r w:rsidRPr="00D071E5">
        <w:rPr>
          <w:rFonts w:ascii="GHEA Grapalat" w:hAnsi="GHEA Grapalat"/>
        </w:rPr>
        <w:t>антиконкурентного</w:t>
      </w:r>
      <w:proofErr w:type="spellEnd"/>
      <w:r w:rsidRPr="00D071E5">
        <w:rPr>
          <w:rFonts w:ascii="GHEA Grapalat" w:hAnsi="GHEA Grapalat"/>
        </w:rPr>
        <w:t xml:space="preserve">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w:t>
      </w:r>
      <w:proofErr w:type="spellStart"/>
      <w:r w:rsidRPr="00D071E5">
        <w:rPr>
          <w:rFonts w:ascii="GHEA Grapalat" w:hAnsi="GHEA Grapalat"/>
        </w:rPr>
        <w:t>взаимосвязянных</w:t>
      </w:r>
      <w:proofErr w:type="spellEnd"/>
      <w:r w:rsidRPr="00D071E5">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D071E5">
        <w:rPr>
          <w:rFonts w:ascii="GHEA Grapalat" w:hAnsi="GHEA Grapalat"/>
        </w:rPr>
        <w:t>пай)  в</w:t>
      </w:r>
      <w:proofErr w:type="gramEnd"/>
      <w:r w:rsidRPr="00D071E5">
        <w:rPr>
          <w:rFonts w:ascii="GHEA Grapalat" w:hAnsi="GHEA Grapalat"/>
        </w:rPr>
        <w:t xml:space="preserve">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lastRenderedPageBreak/>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w:t>
      </w:r>
      <w:r w:rsidRPr="00D071E5">
        <w:rPr>
          <w:rFonts w:ascii="GHEA Grapalat" w:hAnsi="GHEA Grapalat"/>
          <w:sz w:val="24"/>
          <w:szCs w:val="24"/>
        </w:rPr>
        <w:lastRenderedPageBreak/>
        <w:t>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 xml:space="preserve">ложения, </w:t>
      </w:r>
      <w:proofErr w:type="spellStart"/>
      <w:r w:rsidR="00413595" w:rsidRPr="00D071E5">
        <w:rPr>
          <w:rFonts w:ascii="GHEA Grapalat" w:hAnsi="GHEA Grapalat"/>
          <w:sz w:val="24"/>
          <w:szCs w:val="24"/>
        </w:rPr>
        <w:t>лумы</w:t>
      </w:r>
      <w:proofErr w:type="spellEnd"/>
      <w:r w:rsidR="00413595" w:rsidRPr="00D071E5">
        <w:rPr>
          <w:rFonts w:ascii="GHEA Grapalat" w:hAnsi="GHEA Grapalat"/>
          <w:sz w:val="24"/>
          <w:szCs w:val="24"/>
        </w:rPr>
        <w:t xml:space="preserve">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76DA5B62"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w:t>
      </w:r>
      <w:proofErr w:type="spellStart"/>
      <w:r w:rsidRPr="00D071E5">
        <w:rPr>
          <w:rFonts w:ascii="GHEA Grapalat" w:hAnsi="GHEA Grapalat"/>
          <w:sz w:val="24"/>
          <w:szCs w:val="24"/>
        </w:rPr>
        <w:t>ый</w:t>
      </w:r>
      <w:proofErr w:type="spellEnd"/>
      <w:r w:rsidRPr="00D071E5">
        <w:rPr>
          <w:rFonts w:ascii="GHEA Grapalat" w:hAnsi="GHEA Grapalat"/>
          <w:sz w:val="24"/>
          <w:szCs w:val="24"/>
        </w:rPr>
        <w:t xml:space="preserve"> день в "</w:t>
      </w:r>
      <w:r w:rsidR="008875BE" w:rsidRPr="004001BB">
        <w:rPr>
          <w:rFonts w:ascii="GHEA Grapalat" w:hAnsi="GHEA Grapalat"/>
          <w:sz w:val="24"/>
          <w:szCs w:val="24"/>
        </w:rPr>
        <w:t>1</w:t>
      </w:r>
      <w:r w:rsidR="0038167F" w:rsidRPr="0038167F">
        <w:rPr>
          <w:rFonts w:ascii="GHEA Grapalat" w:hAnsi="GHEA Grapalat"/>
          <w:sz w:val="24"/>
          <w:szCs w:val="24"/>
        </w:rPr>
        <w:t>5</w:t>
      </w:r>
      <w:r w:rsidR="008875BE" w:rsidRPr="004001BB">
        <w:rPr>
          <w:rFonts w:ascii="GHEA Grapalat" w:hAnsi="GHEA Grapalat"/>
          <w:sz w:val="24"/>
          <w:szCs w:val="24"/>
        </w:rPr>
        <w:t>։</w:t>
      </w:r>
      <w:r w:rsidR="0038167F" w:rsidRPr="0038167F">
        <w:rPr>
          <w:rFonts w:ascii="GHEA Grapalat" w:hAnsi="GHEA Grapalat"/>
          <w:sz w:val="24"/>
          <w:szCs w:val="24"/>
        </w:rPr>
        <w:t>3</w:t>
      </w:r>
      <w:r w:rsidR="00294CDE" w:rsidRPr="00294CDE">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w:t>
      </w:r>
      <w:proofErr w:type="spellStart"/>
      <w:r w:rsidR="00CA7C54" w:rsidRPr="00D071E5">
        <w:rPr>
          <w:rFonts w:ascii="GHEA Grapalat" w:hAnsi="GHEA Grapalat"/>
        </w:rPr>
        <w:t>семдесять</w:t>
      </w:r>
      <w:proofErr w:type="spellEnd"/>
      <w:r w:rsidR="00CA7C54" w:rsidRPr="00D071E5">
        <w:rPr>
          <w:rFonts w:ascii="GHEA Grapalat" w:hAnsi="GHEA Grapalat"/>
        </w:rPr>
        <w:t xml:space="preserve">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w:t>
      </w:r>
      <w:r w:rsidRPr="00D071E5">
        <w:rPr>
          <w:rFonts w:ascii="GHEA Grapalat" w:hAnsi="GHEA Grapalat"/>
          <w:i w:val="0"/>
          <w:sz w:val="24"/>
          <w:szCs w:val="24"/>
        </w:rPr>
        <w:lastRenderedPageBreak/>
        <w:t xml:space="preserve">Армения по </w:t>
      </w:r>
      <w:proofErr w:type="gramStart"/>
      <w:r w:rsidRPr="00D071E5">
        <w:rPr>
          <w:rFonts w:ascii="GHEA Grapalat" w:hAnsi="GHEA Grapalat"/>
          <w:i w:val="0"/>
          <w:sz w:val="24"/>
          <w:szCs w:val="24"/>
        </w:rPr>
        <w:t>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w:t>
      </w:r>
      <w:proofErr w:type="gramEnd"/>
      <w:r w:rsidR="008875BE" w:rsidRPr="00D071E5">
        <w:rPr>
          <w:rFonts w:ascii="GHEA Grapalat" w:hAnsi="GHEA Grapalat"/>
          <w:i w:val="0"/>
          <w:sz w:val="24"/>
          <w:szCs w:val="24"/>
        </w:rPr>
        <w:t xml:space="preserve"> Армения по курсу </w:t>
      </w:r>
      <w:proofErr w:type="spellStart"/>
      <w:r w:rsidR="008875BE" w:rsidRPr="00D071E5">
        <w:rPr>
          <w:rFonts w:ascii="GHEA Grapalat" w:hAnsi="GHEA Grapalat"/>
          <w:i w:val="0"/>
          <w:sz w:val="24"/>
          <w:szCs w:val="24"/>
        </w:rPr>
        <w:t>текущого</w:t>
      </w:r>
      <w:proofErr w:type="spellEnd"/>
      <w:r w:rsidR="008875BE" w:rsidRPr="00D071E5">
        <w:rPr>
          <w:rFonts w:ascii="GHEA Grapalat" w:hAnsi="GHEA Grapalat"/>
          <w:i w:val="0"/>
          <w:sz w:val="24"/>
          <w:szCs w:val="24"/>
        </w:rPr>
        <w:t xml:space="preserve">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proofErr w:type="gramStart"/>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w:t>
      </w:r>
      <w:proofErr w:type="gramEnd"/>
      <w:r w:rsidR="00A00A1F" w:rsidRPr="00D071E5">
        <w:rPr>
          <w:rFonts w:ascii="GHEA Grapalat" w:hAnsi="GHEA Grapalat"/>
          <w:sz w:val="24"/>
          <w:szCs w:val="24"/>
        </w:rPr>
        <w:t xml:space="preserve">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D071E5">
        <w:rPr>
          <w:rFonts w:ascii="GHEA Grapalat" w:hAnsi="GHEA Grapalat"/>
          <w:sz w:val="24"/>
          <w:szCs w:val="24"/>
        </w:rPr>
        <w:t>приглашения</w:t>
      </w:r>
      <w:r w:rsidR="005A3D17" w:rsidRPr="00D071E5">
        <w:rPr>
          <w:rFonts w:ascii="GHEA Grapalat" w:hAnsi="GHEA Grapalat"/>
          <w:sz w:val="24"/>
          <w:szCs w:val="24"/>
        </w:rPr>
        <w:t>.</w:t>
      </w:r>
      <w:r w:rsidRPr="00D071E5">
        <w:rPr>
          <w:rFonts w:ascii="GHEA Grapalat" w:hAnsi="GHEA Grapalat"/>
          <w:sz w:val="24"/>
          <w:szCs w:val="24"/>
        </w:rPr>
        <w:t>При</w:t>
      </w:r>
      <w:proofErr w:type="spellEnd"/>
      <w:r w:rsidRPr="00D071E5">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lastRenderedPageBreak/>
        <w:t xml:space="preserve">превышают цену, </w:t>
      </w:r>
      <w:proofErr w:type="gramStart"/>
      <w:r w:rsidR="00927888" w:rsidRPr="00D071E5">
        <w:rPr>
          <w:rFonts w:ascii="GHEA Grapalat" w:hAnsi="GHEA Grapalat"/>
          <w:sz w:val="24"/>
          <w:szCs w:val="24"/>
        </w:rPr>
        <w:t>установленную  заявкой</w:t>
      </w:r>
      <w:proofErr w:type="gramEnd"/>
      <w:r w:rsidR="00927888" w:rsidRPr="00D071E5">
        <w:rPr>
          <w:rFonts w:ascii="GHEA Grapalat" w:hAnsi="GHEA Grapalat"/>
          <w:sz w:val="24"/>
          <w:szCs w:val="24"/>
        </w:rPr>
        <w:t xml:space="preserve">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w:t>
      </w:r>
      <w:proofErr w:type="gramStart"/>
      <w:r w:rsidRPr="00D071E5">
        <w:rPr>
          <w:rFonts w:ascii="GHEA Grapalat" w:hAnsi="GHEA Grapalat"/>
          <w:sz w:val="24"/>
          <w:szCs w:val="24"/>
        </w:rPr>
        <w:t>истечения установленного для переговоров окончательного срока</w:t>
      </w:r>
      <w:proofErr w:type="gramEnd"/>
      <w:r w:rsidRPr="00D071E5">
        <w:rPr>
          <w:rFonts w:ascii="GHEA Grapalat" w:hAnsi="GHEA Grapalat"/>
          <w:sz w:val="24"/>
          <w:szCs w:val="24"/>
        </w:rPr>
        <w:t xml:space="preserve">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071E5">
        <w:rPr>
          <w:rFonts w:ascii="GHEA Grapalat" w:hAnsi="GHEA Grapalat"/>
          <w:sz w:val="24"/>
          <w:szCs w:val="24"/>
        </w:rPr>
        <w:t>предусмотрения</w:t>
      </w:r>
      <w:proofErr w:type="spellEnd"/>
      <w:r w:rsidR="00B11432" w:rsidRPr="00D071E5">
        <w:rPr>
          <w:rFonts w:ascii="GHEA Grapalat" w:hAnsi="GHEA Grapalat"/>
          <w:sz w:val="24"/>
          <w:szCs w:val="24"/>
        </w:rPr>
        <w:t xml:space="preserve">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071E5">
        <w:rPr>
          <w:rFonts w:ascii="GHEA Grapalat" w:hAnsi="GHEA Grapalat"/>
          <w:sz w:val="24"/>
          <w:szCs w:val="24"/>
        </w:rPr>
        <w:t>предусмотрения</w:t>
      </w:r>
      <w:proofErr w:type="spellEnd"/>
      <w:r w:rsidR="00B11432" w:rsidRPr="00D071E5">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 xml:space="preserve">в электронной </w:t>
      </w:r>
      <w:proofErr w:type="gramStart"/>
      <w:r w:rsidR="001F0DAB" w:rsidRPr="00D071E5">
        <w:rPr>
          <w:rFonts w:ascii="GHEA Grapalat" w:hAnsi="GHEA Grapalat"/>
        </w:rPr>
        <w:t>форме</w:t>
      </w:r>
      <w:r w:rsidR="007A34A6" w:rsidRPr="00D071E5">
        <w:rPr>
          <w:rFonts w:ascii="GHEA Grapalat" w:hAnsi="GHEA Grapalat"/>
        </w:rPr>
        <w:t xml:space="preserve"> </w:t>
      </w:r>
      <w:r w:rsidRPr="00D071E5">
        <w:rPr>
          <w:rFonts w:ascii="GHEA Grapalat" w:hAnsi="GHEA Grapalat"/>
          <w:sz w:val="24"/>
          <w:szCs w:val="24"/>
        </w:rPr>
        <w:t xml:space="preserve"> информирует</w:t>
      </w:r>
      <w:proofErr w:type="gramEnd"/>
      <w:r w:rsidRPr="00D071E5">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w:t>
      </w:r>
      <w:r w:rsidR="00AD2081" w:rsidRPr="00D071E5">
        <w:rPr>
          <w:rFonts w:ascii="GHEA Grapalat" w:hAnsi="GHEA Grapalat" w:cs="Sylfaen"/>
          <w:sz w:val="24"/>
          <w:szCs w:val="24"/>
        </w:rPr>
        <w:lastRenderedPageBreak/>
        <w:t xml:space="preserve">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w:t>
      </w:r>
      <w:proofErr w:type="spellStart"/>
      <w:proofErr w:type="gramStart"/>
      <w:r w:rsidR="00AD2081" w:rsidRPr="00D071E5">
        <w:rPr>
          <w:rFonts w:ascii="GHEA Grapalat" w:hAnsi="GHEA Grapalat" w:cs="Sylfaen"/>
          <w:sz w:val="24"/>
          <w:szCs w:val="24"/>
        </w:rPr>
        <w:t>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Если</w:t>
      </w:r>
      <w:proofErr w:type="spellEnd"/>
      <w:proofErr w:type="gramEnd"/>
      <w:r w:rsidR="003B3E74" w:rsidRPr="00D071E5">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 xml:space="preserve">оригинала вариант протокола заседания по вскрытию </w:t>
      </w:r>
      <w:proofErr w:type="gramStart"/>
      <w:r w:rsidRPr="00D071E5">
        <w:rPr>
          <w:rFonts w:ascii="GHEA Grapalat" w:hAnsi="GHEA Grapalat"/>
          <w:sz w:val="24"/>
          <w:szCs w:val="24"/>
        </w:rPr>
        <w:t>заявок</w:t>
      </w:r>
      <w:r w:rsidR="001E4A24" w:rsidRPr="00D071E5">
        <w:rPr>
          <w:rFonts w:ascii="GHEA Grapalat" w:hAnsi="GHEA Grapalat"/>
          <w:sz w:val="24"/>
          <w:szCs w:val="24"/>
        </w:rPr>
        <w:t xml:space="preserve">  и</w:t>
      </w:r>
      <w:proofErr w:type="gramEnd"/>
      <w:r w:rsidR="001E4A24" w:rsidRPr="00D071E5">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w:t>
      </w:r>
      <w:r w:rsidRPr="00D071E5">
        <w:rPr>
          <w:rFonts w:ascii="GHEA Grapalat" w:hAnsi="GHEA Grapalat"/>
          <w:sz w:val="24"/>
          <w:szCs w:val="24"/>
        </w:rPr>
        <w:lastRenderedPageBreak/>
        <w:t>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w:t>
      </w:r>
      <w:proofErr w:type="gramStart"/>
      <w:r w:rsidRPr="00D071E5">
        <w:rPr>
          <w:rFonts w:ascii="GHEA Grapalat" w:hAnsi="GHEA Grapalat"/>
        </w:rPr>
        <w:t>в предусмотренных приглашением закупках</w:t>
      </w:r>
      <w:proofErr w:type="gramEnd"/>
      <w:r w:rsidRPr="00D071E5">
        <w:rPr>
          <w:rFonts w:ascii="GHEA Grapalat" w:hAnsi="GHEA Grapalat"/>
        </w:rPr>
        <w:t xml:space="preserve">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proofErr w:type="gramStart"/>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ом</w:t>
      </w:r>
      <w:proofErr w:type="gramEnd"/>
      <w:r w:rsidR="005F2F3B" w:rsidRPr="00D071E5">
        <w:rPr>
          <w:rFonts w:ascii="GHEA Grapalat" w:hAnsi="GHEA Grapalat"/>
        </w:rPr>
        <w:t xml:space="preserve">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 xml:space="preserve">В целях обоснования соответствия предъявленных к нему требований </w:t>
      </w:r>
      <w:r w:rsidRPr="00D071E5">
        <w:rPr>
          <w:rFonts w:ascii="GHEA Grapalat" w:hAnsi="GHEA Grapalat"/>
          <w:sz w:val="24"/>
          <w:szCs w:val="24"/>
        </w:rPr>
        <w:lastRenderedPageBreak/>
        <w:t>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w:t>
      </w:r>
      <w:proofErr w:type="gramStart"/>
      <w:r w:rsidR="000E4039" w:rsidRPr="00D071E5">
        <w:rPr>
          <w:rFonts w:ascii="GHEA Grapalat" w:hAnsi="GHEA Grapalat"/>
        </w:rPr>
        <w:t xml:space="preserve">и  </w:t>
      </w:r>
      <w:r w:rsidRPr="00D071E5">
        <w:rPr>
          <w:rFonts w:ascii="GHEA Grapalat" w:hAnsi="GHEA Grapalat"/>
        </w:rPr>
        <w:t>договора</w:t>
      </w:r>
      <w:proofErr w:type="gramEnd"/>
      <w:r w:rsidRPr="00D071E5">
        <w:rPr>
          <w:rFonts w:ascii="GHEA Grapalat" w:hAnsi="GHEA Grapalat"/>
        </w:rPr>
        <w:t>.</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 xml:space="preserve">Размер обеспечения квалификации равен размеру ценового предложения отобранного </w:t>
      </w:r>
      <w:proofErr w:type="spellStart"/>
      <w:proofErr w:type="gramStart"/>
      <w:r w:rsidR="008C5F2A" w:rsidRPr="00D071E5">
        <w:rPr>
          <w:rFonts w:ascii="GHEA Grapalat" w:hAnsi="GHEA Grapalat"/>
        </w:rPr>
        <w:t>участника.</w:t>
      </w:r>
      <w:r w:rsidR="001647D2" w:rsidRPr="00D071E5">
        <w:rPr>
          <w:rFonts w:ascii="GHEA Grapalat" w:hAnsi="GHEA Grapalat"/>
        </w:rPr>
        <w:t>Обеспечение</w:t>
      </w:r>
      <w:proofErr w:type="spellEnd"/>
      <w:proofErr w:type="gramEnd"/>
      <w:r w:rsidR="001647D2" w:rsidRPr="00D071E5">
        <w:rPr>
          <w:rFonts w:ascii="GHEA Grapalat" w:hAnsi="GHEA Grapalat"/>
        </w:rPr>
        <w:t xml:space="preserve">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proofErr w:type="gramStart"/>
      <w:r w:rsidR="00801A4F" w:rsidRPr="00D071E5">
        <w:rPr>
          <w:rFonts w:ascii="GHEA Grapalat" w:hAnsi="GHEA Grapalat"/>
        </w:rPr>
        <w:t>Причем  обеспечение</w:t>
      </w:r>
      <w:proofErr w:type="gramEnd"/>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w:t>
      </w:r>
      <w:proofErr w:type="spellStart"/>
      <w:r w:rsidRPr="00D071E5">
        <w:rPr>
          <w:rFonts w:ascii="GHEA Grapalat" w:hAnsi="GHEA Grapalat" w:cs="Sylfaen"/>
        </w:rPr>
        <w:t>драмов</w:t>
      </w:r>
      <w:proofErr w:type="spellEnd"/>
      <w:r w:rsidRPr="00D071E5">
        <w:rPr>
          <w:rFonts w:ascii="GHEA Grapalat" w:hAnsi="GHEA Grapalat" w:cs="Sylfaen"/>
        </w:rPr>
        <w:t xml:space="preserve">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w:t>
      </w:r>
      <w:proofErr w:type="gramStart"/>
      <w:r w:rsidRPr="00D071E5">
        <w:rPr>
          <w:rFonts w:ascii="GHEA Grapalat" w:hAnsi="GHEA Grapalat"/>
        </w:rPr>
        <w:t>в соответствии с требованиями</w:t>
      </w:r>
      <w:proofErr w:type="gramEnd"/>
      <w:r w:rsidRPr="00D071E5">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 xml:space="preserve">Обеспечение квалификации в виде банковской гарантии отобранный участник </w:t>
      </w:r>
      <w:r w:rsidRPr="00D071E5">
        <w:rPr>
          <w:rFonts w:ascii="GHEA Grapalat" w:hAnsi="GHEA Grapalat" w:cs="Sylfaen"/>
        </w:rPr>
        <w:lastRenderedPageBreak/>
        <w:t>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lastRenderedPageBreak/>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proofErr w:type="gramStart"/>
      <w:r w:rsidRPr="00D071E5">
        <w:rPr>
          <w:rFonts w:ascii="GHEA Grapalat" w:hAnsi="GHEA Grapalat"/>
        </w:rPr>
        <w:t>Каждое лицо согласно Закону</w:t>
      </w:r>
      <w:proofErr w:type="gramEnd"/>
      <w:r w:rsidRPr="00D071E5">
        <w:rPr>
          <w:rFonts w:ascii="GHEA Grapalat" w:hAnsi="GHEA Grapalat"/>
        </w:rPr>
        <w:t xml:space="preserve">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xml:space="preserve">, в </w:t>
      </w:r>
      <w:r w:rsidRPr="00D071E5">
        <w:rPr>
          <w:rFonts w:ascii="GHEA Grapalat" w:hAnsi="GHEA Grapalat"/>
        </w:rPr>
        <w:lastRenderedPageBreak/>
        <w:t>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Pr="00D071E5">
        <w:rPr>
          <w:rFonts w:ascii="GHEA Grapalat" w:hAnsi="GHEA Grapalat"/>
        </w:rPr>
        <w:t>ул.Мелик-Адамян</w:t>
      </w:r>
      <w:proofErr w:type="spellEnd"/>
      <w:r w:rsidRPr="00D071E5">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На следующий рабочий день после опубликования в бюллетене </w:t>
      </w:r>
      <w:proofErr w:type="gramStart"/>
      <w:r w:rsidRPr="00D071E5">
        <w:rPr>
          <w:rFonts w:ascii="GHEA Grapalat" w:hAnsi="GHEA Grapalat"/>
        </w:rPr>
        <w:t>решения</w:t>
      </w:r>
      <w:proofErr w:type="gramEnd"/>
      <w:r w:rsidRPr="00D071E5">
        <w:rPr>
          <w:rFonts w:ascii="GHEA Grapalat" w:hAnsi="GHEA Grapalat"/>
        </w:rPr>
        <w:t xml:space="preserve">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D071E5">
        <w:rPr>
          <w:rFonts w:ascii="GHEA Grapalat" w:hAnsi="GHEA Grapalat"/>
        </w:rPr>
        <w:t>указаннօй</w:t>
      </w:r>
      <w:proofErr w:type="spellEnd"/>
      <w:r w:rsidR="00D51669" w:rsidRPr="00D071E5">
        <w:rPr>
          <w:rFonts w:ascii="GHEA Grapalat" w:hAnsi="GHEA Grapalat"/>
        </w:rPr>
        <w:t xml:space="preserve"> в </w:t>
      </w:r>
      <w:proofErr w:type="gramStart"/>
      <w:r w:rsidR="00D51669" w:rsidRPr="00D071E5">
        <w:rPr>
          <w:rFonts w:ascii="GHEA Grapalat" w:hAnsi="GHEA Grapalat"/>
        </w:rPr>
        <w:t>жалобе.</w:t>
      </w:r>
      <w:r w:rsidRPr="00D071E5">
        <w:rPr>
          <w:rFonts w:ascii="GHEA Grapalat" w:hAnsi="GHEA Grapalat"/>
        </w:rPr>
        <w:t>.</w:t>
      </w:r>
      <w:proofErr w:type="gramEnd"/>
      <w:r w:rsidRPr="00D071E5">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w:t>
      </w:r>
      <w:r w:rsidR="00A677CD" w:rsidRPr="00D071E5">
        <w:rPr>
          <w:rFonts w:ascii="GHEA Grapalat" w:hAnsi="GHEA Grapalat"/>
        </w:rPr>
        <w:lastRenderedPageBreak/>
        <w:t>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D071E5">
        <w:rPr>
          <w:rFonts w:ascii="GHEA Grapalat" w:hAnsi="GHEA Grapalat"/>
        </w:rPr>
        <w:t>недостатками  -</w:t>
      </w:r>
      <w:proofErr w:type="gramEnd"/>
      <w:r w:rsidR="00A677CD" w:rsidRPr="00D071E5">
        <w:rPr>
          <w:rFonts w:ascii="GHEA Grapalat" w:hAnsi="GHEA Grapalat"/>
        </w:rPr>
        <w:t xml:space="preserve">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sidRPr="00D071E5">
        <w:rPr>
          <w:rFonts w:ascii="GHEA Grapalat" w:hAnsi="GHEA Grapalat" w:cs="Sylfaen"/>
        </w:rPr>
        <w:t>жалобы,  в</w:t>
      </w:r>
      <w:proofErr w:type="gramEnd"/>
      <w:r w:rsidR="00A677CD" w:rsidRPr="00D071E5">
        <w:rPr>
          <w:rFonts w:ascii="GHEA Grapalat" w:hAnsi="GHEA Grapalat" w:cs="Sylfaen"/>
        </w:rPr>
        <w:t xml:space="preserve">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lastRenderedPageBreak/>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D071E5">
        <w:rPr>
          <w:rFonts w:ascii="GHEA Grapalat" w:hAnsi="GHEA Grapalat"/>
        </w:rPr>
        <w:t>рассматривающего</w:t>
      </w:r>
      <w:proofErr w:type="spellEnd"/>
      <w:r w:rsidR="001A070B" w:rsidRPr="00D071E5">
        <w:rPr>
          <w:rFonts w:ascii="GHEA Grapalat" w:hAnsi="GHEA Grapalat"/>
        </w:rPr>
        <w:t xml:space="preserve">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 xml:space="preserve">обороны и национальной безопасности, необходимо продолжить процесс </w:t>
      </w:r>
      <w:proofErr w:type="spellStart"/>
      <w:r w:rsidRPr="00D071E5">
        <w:rPr>
          <w:rFonts w:ascii="GHEA Grapalat" w:hAnsi="GHEA Grapalat"/>
        </w:rPr>
        <w:t>закупки.</w:t>
      </w:r>
      <w:r w:rsidR="00996C19" w:rsidRPr="00D071E5">
        <w:rPr>
          <w:rFonts w:ascii="GHEA Grapalat" w:hAnsi="GHEA Grapalat"/>
        </w:rPr>
        <w:t>Лицо</w:t>
      </w:r>
      <w:proofErr w:type="spellEnd"/>
      <w:r w:rsidR="00996C19" w:rsidRPr="00D071E5">
        <w:rPr>
          <w:rFonts w:ascii="GHEA Grapalat" w:hAnsi="GHEA Grapalat"/>
        </w:rPr>
        <w:t xml:space="preserve">,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69486CE7" w14:textId="1A86D8C6" w:rsidR="00507A3F" w:rsidRPr="00057132" w:rsidRDefault="00507A3F" w:rsidP="006664AF">
      <w:pPr>
        <w:widowControl w:val="0"/>
        <w:spacing w:after="160"/>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w:t>
      </w:r>
      <w:proofErr w:type="spellStart"/>
      <w:r w:rsidR="00EB3C28" w:rsidRPr="00D071E5">
        <w:rPr>
          <w:rFonts w:ascii="GHEA Grapalat" w:hAnsi="GHEA Grapalat"/>
        </w:rPr>
        <w:t>объявлени</w:t>
      </w:r>
      <w:proofErr w:type="spellEnd"/>
      <w:proofErr w:type="gramStart"/>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w:t>
      </w:r>
      <w:proofErr w:type="gramEnd"/>
      <w:r w:rsidRPr="00D071E5">
        <w:rPr>
          <w:rFonts w:ascii="GHEA Grapalat" w:hAnsi="GHEA Grapalat"/>
        </w:rPr>
        <w:t xml:space="preserve">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w:t>
      </w:r>
      <w:proofErr w:type="spellStart"/>
      <w:r w:rsidRPr="00D071E5">
        <w:rPr>
          <w:rFonts w:ascii="GHEA Grapalat" w:hAnsi="GHEA Grapalat"/>
        </w:rPr>
        <w:t>утвержденн</w:t>
      </w:r>
      <w:proofErr w:type="spellEnd"/>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proofErr w:type="gramStart"/>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w:t>
      </w:r>
      <w:proofErr w:type="gramEnd"/>
      <w:r w:rsidRPr="00D071E5">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 xml:space="preserve">Предложения участника, относящиеся к ним документы вкладываются в конверт, </w:t>
      </w:r>
      <w:r w:rsidRPr="00D071E5">
        <w:rPr>
          <w:rFonts w:ascii="GHEA Grapalat" w:hAnsi="GHEA Grapalat"/>
        </w:rPr>
        <w:lastRenderedPageBreak/>
        <w:t>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FC27B7" w:rsidRDefault="00704EAA" w:rsidP="00571E10">
      <w:pPr>
        <w:pStyle w:val="norm"/>
        <w:widowControl w:val="0"/>
        <w:spacing w:after="160" w:line="240" w:lineRule="auto"/>
        <w:ind w:firstLine="0"/>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3B5B5D2" w14:textId="77777777" w:rsidR="00057132" w:rsidRDefault="00057132" w:rsidP="00B46D58">
      <w:pPr>
        <w:pStyle w:val="norm"/>
        <w:widowControl w:val="0"/>
        <w:spacing w:after="160" w:line="240" w:lineRule="auto"/>
        <w:ind w:firstLine="284"/>
        <w:jc w:val="right"/>
        <w:rPr>
          <w:rFonts w:ascii="GHEA Grapalat" w:hAnsi="GHEA Grapalat"/>
          <w:b/>
          <w:sz w:val="24"/>
          <w:szCs w:val="24"/>
        </w:rPr>
      </w:pPr>
    </w:p>
    <w:p w14:paraId="5A47834A" w14:textId="77777777" w:rsidR="00057132" w:rsidRDefault="00057132" w:rsidP="00B46D58">
      <w:pPr>
        <w:pStyle w:val="norm"/>
        <w:widowControl w:val="0"/>
        <w:spacing w:after="160" w:line="240" w:lineRule="auto"/>
        <w:ind w:firstLine="284"/>
        <w:jc w:val="right"/>
        <w:rPr>
          <w:rFonts w:ascii="GHEA Grapalat" w:hAnsi="GHEA Grapalat"/>
          <w:b/>
          <w:sz w:val="24"/>
          <w:szCs w:val="24"/>
        </w:rPr>
      </w:pPr>
    </w:p>
    <w:p w14:paraId="6A913ECD" w14:textId="77777777" w:rsidR="00057132" w:rsidRDefault="00057132" w:rsidP="00B46D58">
      <w:pPr>
        <w:pStyle w:val="norm"/>
        <w:widowControl w:val="0"/>
        <w:spacing w:after="160" w:line="240" w:lineRule="auto"/>
        <w:ind w:firstLine="284"/>
        <w:jc w:val="right"/>
        <w:rPr>
          <w:rFonts w:ascii="GHEA Grapalat" w:hAnsi="GHEA Grapalat"/>
          <w:b/>
          <w:sz w:val="24"/>
          <w:szCs w:val="24"/>
        </w:rPr>
      </w:pPr>
    </w:p>
    <w:p w14:paraId="7AFA1669" w14:textId="0484828E"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73972EED"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C814E8">
        <w:rPr>
          <w:rFonts w:ascii="GHEA Grapalat" w:hAnsi="GHEA Grapalat"/>
          <w:i w:val="0"/>
          <w:sz w:val="24"/>
          <w:szCs w:val="24"/>
        </w:rPr>
        <w:t>ԱՄԿՄԴ-ԳՀԱՊՁԲ-2026/01</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proofErr w:type="gramStart"/>
      <w:r w:rsidR="00350210" w:rsidRPr="00D071E5">
        <w:rPr>
          <w:rFonts w:ascii="GHEA Grapalat" w:hAnsi="GHEA Grapalat"/>
          <w:b/>
        </w:rPr>
        <w:t>-</w:t>
      </w:r>
      <w:r w:rsidR="005A6435" w:rsidRPr="00D071E5">
        <w:rPr>
          <w:rFonts w:ascii="GHEA Grapalat" w:hAnsi="GHEA Grapalat"/>
          <w:b/>
        </w:rPr>
        <w:t xml:space="preserve">  ОБЪЯВЛЕНИЕ</w:t>
      </w:r>
      <w:proofErr w:type="gramEnd"/>
      <w:r w:rsidR="005A6435" w:rsidRPr="00D071E5">
        <w:rPr>
          <w:rFonts w:ascii="GHEA Grapalat" w:hAnsi="GHEA Grapalat"/>
          <w:b/>
        </w:rPr>
        <w:t xml:space="preserve">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6094A6BC" w:rsidR="00374F4A" w:rsidRPr="004001BB" w:rsidRDefault="00767BB8" w:rsidP="00767BB8">
      <w:pPr>
        <w:pStyle w:val="a3"/>
        <w:spacing w:line="240" w:lineRule="auto"/>
        <w:ind w:firstLine="0"/>
        <w:rPr>
          <w:rFonts w:ascii="GHEA Grapalat" w:hAnsi="GHEA Grapalat"/>
          <w:i w:val="0"/>
          <w:sz w:val="24"/>
          <w:szCs w:val="24"/>
        </w:rPr>
      </w:pPr>
      <w:r w:rsidRPr="00767BB8">
        <w:rPr>
          <w:rFonts w:ascii="GHEA Grapalat" w:hAnsi="GHEA Grapalat"/>
          <w:i w:val="0"/>
          <w:sz w:val="24"/>
          <w:szCs w:val="24"/>
        </w:rPr>
        <w:t>“</w:t>
      </w:r>
      <w:proofErr w:type="spellStart"/>
      <w:r w:rsidR="000325DE">
        <w:rPr>
          <w:rFonts w:ascii="GHEA Grapalat" w:hAnsi="GHEA Grapalat"/>
          <w:i w:val="0"/>
          <w:sz w:val="24"/>
          <w:szCs w:val="24"/>
        </w:rPr>
        <w:t>Кошская</w:t>
      </w:r>
      <w:proofErr w:type="spellEnd"/>
      <w:r w:rsidR="000325DE">
        <w:rPr>
          <w:rFonts w:ascii="GHEA Grapalat" w:hAnsi="GHEA Grapalat"/>
          <w:i w:val="0"/>
          <w:sz w:val="24"/>
          <w:szCs w:val="24"/>
        </w:rPr>
        <w:t xml:space="preserve"> Средняя Школа</w:t>
      </w:r>
      <w:r w:rsidRPr="00767BB8">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C814E8">
        <w:rPr>
          <w:rFonts w:ascii="GHEA Grapalat" w:hAnsi="GHEA Grapalat"/>
          <w:i w:val="0"/>
          <w:sz w:val="24"/>
          <w:szCs w:val="24"/>
        </w:rPr>
        <w:t>ԱՄԿՄԴ-ԳՀԱՊՁԲ-2026/01</w:t>
      </w:r>
      <w:r w:rsidR="00476110">
        <w:rPr>
          <w:rFonts w:ascii="GHEA Grapalat" w:hAnsi="GHEA Grapalat"/>
          <w:i w:val="0"/>
          <w:sz w:val="24"/>
          <w:szCs w:val="24"/>
        </w:rPr>
        <w:t xml:space="preserve"> </w:t>
      </w:r>
      <w:r w:rsidR="00374F4A" w:rsidRPr="004001BB">
        <w:rPr>
          <w:rFonts w:ascii="GHEA Grapalat" w:hAnsi="GHEA Grapalat"/>
          <w:i w:val="0"/>
          <w:sz w:val="24"/>
          <w:szCs w:val="24"/>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proofErr w:type="gramStart"/>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proofErr w:type="gramEnd"/>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 xml:space="preserve">Настоящим _________________________________объявляет и </w:t>
      </w:r>
      <w:proofErr w:type="spellStart"/>
      <w:proofErr w:type="gramStart"/>
      <w:r w:rsidRPr="00D071E5">
        <w:rPr>
          <w:rFonts w:ascii="GHEA Grapalat" w:hAnsi="GHEA Grapalat"/>
        </w:rPr>
        <w:t>подтверждает,что</w:t>
      </w:r>
      <w:proofErr w:type="spellEnd"/>
      <w:proofErr w:type="gramEnd"/>
      <w:r w:rsidRPr="00D071E5">
        <w:rPr>
          <w:rFonts w:ascii="GHEA Grapalat" w:hAnsi="GHEA Grapalat"/>
        </w:rPr>
        <w:t>:</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7F40DBF1"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w:t>
      </w:r>
      <w:proofErr w:type="gramStart"/>
      <w:r w:rsidR="00B4502F" w:rsidRPr="00D071E5">
        <w:rPr>
          <w:rFonts w:ascii="GHEA Grapalat" w:hAnsi="GHEA Grapalat"/>
          <w:i w:val="0"/>
        </w:rPr>
        <w:t xml:space="preserve">КОТИРОВКИ </w:t>
      </w:r>
      <w:r w:rsidRPr="00D071E5">
        <w:rPr>
          <w:rFonts w:ascii="GHEA Grapalat" w:hAnsi="GHEA Grapalat"/>
          <w:i w:val="0"/>
        </w:rPr>
        <w:t xml:space="preserve"> под</w:t>
      </w:r>
      <w:proofErr w:type="gramEnd"/>
      <w:r w:rsidRPr="00D071E5">
        <w:rPr>
          <w:rFonts w:ascii="GHEA Grapalat" w:hAnsi="GHEA Grapalat"/>
          <w:i w:val="0"/>
        </w:rPr>
        <w:t xml:space="preserve"> </w:t>
      </w:r>
      <w:r w:rsidRPr="004001BB">
        <w:rPr>
          <w:rFonts w:ascii="GHEA Grapalat" w:hAnsi="GHEA Grapalat"/>
          <w:i w:val="0"/>
          <w:sz w:val="24"/>
          <w:szCs w:val="24"/>
        </w:rPr>
        <w:t xml:space="preserve">кодом </w:t>
      </w:r>
      <w:r w:rsidR="00C814E8">
        <w:rPr>
          <w:rFonts w:ascii="GHEA Grapalat" w:hAnsi="GHEA Grapalat"/>
          <w:i w:val="0"/>
          <w:sz w:val="24"/>
          <w:szCs w:val="24"/>
        </w:rPr>
        <w:t>ԱՄԿՄԴ-ԳՀԱՊՁԲ-2026/01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proofErr w:type="gramStart"/>
      <w:r w:rsidRPr="00D071E5">
        <w:rPr>
          <w:rFonts w:ascii="GHEA Grapalat" w:hAnsi="GHEA Grapalat"/>
        </w:rPr>
        <w:t>*,</w:t>
      </w:r>
      <w:r w:rsidR="00A90FCD" w:rsidRPr="00D071E5">
        <w:rPr>
          <w:rFonts w:ascii="GHEA Grapalat" w:hAnsi="GHEA Grapalat"/>
        </w:rPr>
        <w:t>и</w:t>
      </w:r>
      <w:proofErr w:type="gramEnd"/>
      <w:r w:rsidR="00A90FCD" w:rsidRPr="00D071E5">
        <w:rPr>
          <w:rFonts w:ascii="GHEA Grapalat" w:hAnsi="GHEA Grapalat"/>
        </w:rPr>
        <w:t xml:space="preserve">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751B6EC1"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w:t>
      </w:r>
      <w:proofErr w:type="gramStart"/>
      <w:r w:rsidR="00704EAA" w:rsidRPr="00D071E5">
        <w:rPr>
          <w:rFonts w:ascii="GHEA Grapalat" w:hAnsi="GHEA Grapalat"/>
        </w:rPr>
        <w:t xml:space="preserve">КОТИРОВКИ  </w:t>
      </w:r>
      <w:r w:rsidRPr="00D071E5">
        <w:rPr>
          <w:rFonts w:ascii="GHEA Grapalat" w:hAnsi="GHEA Grapalat"/>
          <w:i w:val="0"/>
        </w:rPr>
        <w:t>под</w:t>
      </w:r>
      <w:proofErr w:type="gramEnd"/>
      <w:r w:rsidRPr="00D071E5">
        <w:rPr>
          <w:rFonts w:ascii="GHEA Grapalat" w:hAnsi="GHEA Grapalat"/>
          <w:i w:val="0"/>
        </w:rPr>
        <w:t xml:space="preserve"> </w:t>
      </w:r>
      <w:r w:rsidR="00C814E8">
        <w:rPr>
          <w:rFonts w:ascii="GHEA Grapalat" w:hAnsi="GHEA Grapalat"/>
          <w:i w:val="0"/>
          <w:sz w:val="24"/>
          <w:szCs w:val="24"/>
        </w:rPr>
        <w:t>ԱՄԿՄԴ-ԳՀԱՊՁԲ-2026/01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 xml:space="preserve">не допускал и (или) не допустит злоупотребления доминирующим положением и </w:t>
      </w:r>
      <w:proofErr w:type="spellStart"/>
      <w:r w:rsidRPr="00D071E5">
        <w:rPr>
          <w:rFonts w:ascii="GHEA Grapalat" w:hAnsi="GHEA Grapalat"/>
        </w:rPr>
        <w:t>антиконкурентного</w:t>
      </w:r>
      <w:proofErr w:type="spellEnd"/>
      <w:r w:rsidRPr="00D071E5">
        <w:rPr>
          <w:rFonts w:ascii="GHEA Grapalat" w:hAnsi="GHEA Grapalat"/>
        </w:rPr>
        <w:t xml:space="preserve">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w:t>
      </w:r>
      <w:proofErr w:type="gramStart"/>
      <w:r w:rsidR="00B4502F" w:rsidRPr="00D071E5">
        <w:rPr>
          <w:rFonts w:ascii="GHEA Grapalat" w:hAnsi="GHEA Grapalat"/>
        </w:rPr>
        <w:t xml:space="preserve">КОТИРОВКИ </w:t>
      </w:r>
      <w:r w:rsidRPr="00D071E5">
        <w:rPr>
          <w:rFonts w:ascii="GHEA Grapalat" w:hAnsi="GHEA Grapalat"/>
        </w:rPr>
        <w:t xml:space="preserve"> случая</w:t>
      </w:r>
      <w:proofErr w:type="gramEnd"/>
      <w:r w:rsidRPr="00D071E5">
        <w:rPr>
          <w:rFonts w:ascii="GHEA Grapalat" w:hAnsi="GHEA Grapalat"/>
        </w:rPr>
        <w:t xml:space="preserve">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proofErr w:type="gramStart"/>
      <w:r w:rsidRPr="00D071E5">
        <w:rPr>
          <w:rFonts w:ascii="GHEA Grapalat" w:hAnsi="GHEA Grapalat"/>
        </w:rPr>
        <w:t xml:space="preserve">Прилагается  </w:t>
      </w:r>
      <w:r w:rsidR="00F855BB" w:rsidRPr="00D071E5">
        <w:rPr>
          <w:rFonts w:ascii="GHEA Grapalat" w:hAnsi="GHEA Grapalat"/>
        </w:rPr>
        <w:t>полное</w:t>
      </w:r>
      <w:proofErr w:type="gramEnd"/>
      <w:r w:rsidR="00F855BB" w:rsidRPr="00D071E5">
        <w:rPr>
          <w:rFonts w:ascii="GHEA Grapalat" w:hAnsi="GHEA Grapalat"/>
        </w:rPr>
        <w:t xml:space="preserve">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7515A673" w:rsidR="009B3641" w:rsidRPr="004001BB" w:rsidRDefault="00D043C1" w:rsidP="009B3641">
      <w:pPr>
        <w:pStyle w:val="a3"/>
        <w:spacing w:line="240" w:lineRule="auto"/>
        <w:jc w:val="right"/>
        <w:rPr>
          <w:rFonts w:ascii="GHEA Grapalat" w:hAnsi="GHEA Grapalat"/>
          <w:i w:val="0"/>
          <w:sz w:val="24"/>
          <w:szCs w:val="24"/>
        </w:rPr>
      </w:pPr>
      <w:r w:rsidRPr="004001BB">
        <w:rPr>
          <w:rFonts w:ascii="GHEA Grapalat" w:hAnsi="GHEA Grapalat"/>
          <w:i w:val="0"/>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4001BB">
        <w:rPr>
          <w:rFonts w:ascii="GHEA Grapalat" w:hAnsi="GHEA Grapalat"/>
          <w:i w:val="0"/>
          <w:sz w:val="24"/>
          <w:szCs w:val="24"/>
        </w:rPr>
        <w:br/>
      </w:r>
      <w:r w:rsidRPr="00D071E5">
        <w:rPr>
          <w:rFonts w:ascii="GHEA Grapalat" w:hAnsi="GHEA Grapalat"/>
          <w:i w:val="0"/>
          <w:sz w:val="24"/>
          <w:szCs w:val="24"/>
        </w:rPr>
        <w:t xml:space="preserve">под кодом </w:t>
      </w:r>
      <w:r w:rsidR="00C814E8">
        <w:rPr>
          <w:rFonts w:ascii="GHEA Grapalat" w:hAnsi="GHEA Grapalat"/>
          <w:i w:val="0"/>
          <w:sz w:val="24"/>
          <w:szCs w:val="24"/>
        </w:rPr>
        <w:t>ԱՄԿՄԴ-ԳՀԱՊՁԲ-2026/01</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0F1325A1" w:rsidR="00D043C1" w:rsidRPr="00D071E5" w:rsidRDefault="00D043C1" w:rsidP="00D043C1">
      <w:pPr>
        <w:widowControl w:val="0"/>
        <w:jc w:val="both"/>
        <w:rPr>
          <w:rFonts w:ascii="GHEA Grapalat" w:hAnsi="GHEA Grapalat"/>
        </w:rPr>
      </w:pPr>
      <w:r w:rsidRPr="00D071E5">
        <w:rPr>
          <w:rFonts w:ascii="GHEA Grapalat" w:hAnsi="GHEA Grapalat"/>
        </w:rPr>
        <w:t>____________________________</w:t>
      </w:r>
      <w:proofErr w:type="gramStart"/>
      <w:r w:rsidRPr="00D071E5">
        <w:rPr>
          <w:rFonts w:ascii="GHEA Grapalat" w:hAnsi="GHEA Grapalat"/>
        </w:rPr>
        <w:t xml:space="preserve">_,   </w:t>
      </w:r>
      <w:proofErr w:type="gramEnd"/>
      <w:r w:rsidRPr="00D071E5">
        <w:rPr>
          <w:rFonts w:ascii="GHEA Grapalat" w:hAnsi="GHEA Grapalat"/>
        </w:rPr>
        <w:t xml:space="preserve">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32A5F4BA"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w:t>
      </w:r>
      <w:r w:rsidRPr="004001BB">
        <w:rPr>
          <w:rFonts w:ascii="GHEA Grapalat" w:hAnsi="GHEA Grapalat"/>
          <w:i w:val="0"/>
          <w:sz w:val="24"/>
          <w:szCs w:val="24"/>
        </w:rPr>
        <w:t xml:space="preserve">ом </w:t>
      </w:r>
      <w:r w:rsidR="00C814E8">
        <w:rPr>
          <w:rFonts w:ascii="GHEA Grapalat" w:hAnsi="GHEA Grapalat"/>
          <w:i w:val="0"/>
          <w:sz w:val="24"/>
          <w:szCs w:val="24"/>
        </w:rPr>
        <w:t>ԱՄԿՄԴ-ԳՀԱՊՁԲ-2026/01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571995FC"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w:t>
      </w:r>
      <w:r w:rsidRPr="004001BB">
        <w:rPr>
          <w:rFonts w:ascii="GHEA Grapalat" w:hAnsi="GHEA Grapalat"/>
          <w:i w:val="0"/>
          <w:sz w:val="24"/>
          <w:szCs w:val="24"/>
        </w:rPr>
        <w:t xml:space="preserve">кодом </w:t>
      </w:r>
      <w:r w:rsidR="00C814E8">
        <w:rPr>
          <w:rFonts w:ascii="GHEA Grapalat" w:hAnsi="GHEA Grapalat"/>
          <w:i w:val="0"/>
          <w:sz w:val="24"/>
          <w:szCs w:val="24"/>
        </w:rPr>
        <w:t>ԱՄԿՄԴ-ԳՀԱՊՁԲ-2026/01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702E95C8"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w:t>
      </w:r>
      <w:proofErr w:type="gramStart"/>
      <w:r w:rsidR="00B4502F" w:rsidRPr="00D071E5">
        <w:rPr>
          <w:rFonts w:ascii="GHEA Grapalat" w:hAnsi="GHEA Grapalat"/>
          <w:spacing w:val="-6"/>
        </w:rPr>
        <w:t xml:space="preserve">КОТИРОВКИ </w:t>
      </w:r>
      <w:r w:rsidRPr="00D071E5">
        <w:rPr>
          <w:rFonts w:ascii="GHEA Grapalat" w:hAnsi="GHEA Grapalat"/>
          <w:spacing w:val="-6"/>
        </w:rPr>
        <w:t xml:space="preserve"> под</w:t>
      </w:r>
      <w:proofErr w:type="gramEnd"/>
      <w:r w:rsidRPr="00D071E5">
        <w:rPr>
          <w:rFonts w:ascii="GHEA Grapalat" w:hAnsi="GHEA Grapalat"/>
          <w:spacing w:val="-6"/>
        </w:rPr>
        <w:t xml:space="preserve"> </w:t>
      </w:r>
      <w:r w:rsidRPr="004001BB">
        <w:rPr>
          <w:rFonts w:ascii="GHEA Grapalat" w:hAnsi="GHEA Grapalat"/>
          <w:i w:val="0"/>
          <w:sz w:val="24"/>
          <w:szCs w:val="24"/>
        </w:rPr>
        <w:t xml:space="preserve">кодом </w:t>
      </w:r>
      <w:r w:rsidR="00C814E8">
        <w:rPr>
          <w:rFonts w:ascii="GHEA Grapalat" w:hAnsi="GHEA Grapalat"/>
          <w:i w:val="0"/>
          <w:sz w:val="24"/>
          <w:szCs w:val="24"/>
        </w:rPr>
        <w:t>ԱՄԿՄԴ-ԳՀԱՊՁԲ-2026/01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4001BB" w:rsidRDefault="00853DFC" w:rsidP="00853DFC">
      <w:pPr>
        <w:rPr>
          <w:rFonts w:ascii="GHEA Grapalat" w:eastAsiaTheme="minorHAnsi" w:hAnsi="GHEA Grapalat" w:cstheme="minorBidi"/>
        </w:rPr>
      </w:pPr>
    </w:p>
    <w:p w14:paraId="778396CF" w14:textId="77777777" w:rsidR="003E31E5" w:rsidRPr="004001BB" w:rsidRDefault="003E31E5" w:rsidP="003E31E5">
      <w:pPr>
        <w:widowControl w:val="0"/>
        <w:spacing w:after="160"/>
        <w:ind w:firstLine="567"/>
        <w:jc w:val="right"/>
        <w:rPr>
          <w:rFonts w:ascii="GHEA Grapalat" w:eastAsiaTheme="minorHAnsi" w:hAnsi="GHEA Grapalat" w:cstheme="minorBidi"/>
        </w:rPr>
      </w:pPr>
      <w:r w:rsidRPr="004001BB">
        <w:rPr>
          <w:rFonts w:ascii="GHEA Grapalat" w:eastAsiaTheme="minorHAnsi" w:hAnsi="GHEA Grapalat" w:cstheme="minorBidi"/>
        </w:rPr>
        <w:t>Приложение № 4</w:t>
      </w:r>
      <w:r w:rsidR="005D6FB8" w:rsidRPr="004001BB">
        <w:rPr>
          <w:rFonts w:ascii="GHEA Grapalat" w:eastAsiaTheme="minorHAnsi" w:hAnsi="GHEA Grapalat" w:cstheme="minorBidi"/>
        </w:rPr>
        <w:t>.</w:t>
      </w:r>
      <w:r w:rsidRPr="004001BB">
        <w:rPr>
          <w:rFonts w:ascii="GHEA Grapalat" w:eastAsiaTheme="minorHAnsi" w:hAnsi="GHEA Grapalat" w:cstheme="minorBidi"/>
        </w:rPr>
        <w:t>1</w:t>
      </w:r>
    </w:p>
    <w:p w14:paraId="0E3D6A3B" w14:textId="7CC68EE8" w:rsidR="009B3641" w:rsidRPr="004001BB" w:rsidRDefault="003E31E5" w:rsidP="009B3641">
      <w:pPr>
        <w:pStyle w:val="a3"/>
        <w:spacing w:line="240" w:lineRule="auto"/>
        <w:jc w:val="right"/>
        <w:rPr>
          <w:rFonts w:ascii="GHEA Grapalat" w:eastAsiaTheme="minorHAnsi" w:hAnsi="GHEA Grapalat" w:cstheme="minorBidi"/>
          <w:i w:val="0"/>
          <w:sz w:val="24"/>
          <w:szCs w:val="24"/>
        </w:rPr>
      </w:pPr>
      <w:r w:rsidRPr="004001BB">
        <w:rPr>
          <w:rFonts w:ascii="GHEA Grapalat" w:eastAsiaTheme="minorHAnsi" w:hAnsi="GHEA Grapalat" w:cstheme="minorBidi"/>
          <w:i w:val="0"/>
          <w:sz w:val="24"/>
          <w:szCs w:val="24"/>
        </w:rPr>
        <w:t xml:space="preserve">к Приглашению на </w:t>
      </w:r>
      <w:r w:rsidR="00B4502F" w:rsidRPr="004001BB">
        <w:rPr>
          <w:rFonts w:ascii="GHEA Grapalat" w:eastAsiaTheme="minorHAnsi" w:hAnsi="GHEA Grapalat" w:cstheme="minorBidi"/>
          <w:i w:val="0"/>
          <w:sz w:val="24"/>
          <w:szCs w:val="24"/>
        </w:rPr>
        <w:t xml:space="preserve">ЗАПРОС КОТИРОВКИ </w:t>
      </w:r>
      <w:r w:rsidRPr="004001BB">
        <w:rPr>
          <w:rFonts w:ascii="GHEA Grapalat" w:eastAsiaTheme="minorHAnsi" w:hAnsi="GHEA Grapalat" w:cstheme="minorBidi"/>
          <w:i w:val="0"/>
          <w:sz w:val="24"/>
          <w:szCs w:val="24"/>
        </w:rPr>
        <w:br/>
        <w:t xml:space="preserve">под кодом </w:t>
      </w:r>
      <w:r w:rsidR="00C814E8">
        <w:rPr>
          <w:rFonts w:ascii="GHEA Grapalat" w:eastAsiaTheme="minorHAnsi" w:hAnsi="GHEA Grapalat" w:cstheme="minorBidi"/>
          <w:i w:val="0"/>
          <w:sz w:val="24"/>
          <w:szCs w:val="24"/>
        </w:rPr>
        <w:t>ԱՄԿՄԴ-ԳՀԱՊՁԲ-2026/01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D071E5">
        <w:rPr>
          <w:rFonts w:ascii="GHEA Grapalat" w:eastAsiaTheme="minorHAnsi" w:hAnsi="GHEA Grapalat" w:cstheme="minorBidi"/>
        </w:rPr>
        <w:t xml:space="preserve">договор)   </w:t>
      </w:r>
      <w:proofErr w:type="gramEnd"/>
      <w:r w:rsidRPr="00D071E5">
        <w:rPr>
          <w:rFonts w:ascii="GHEA Grapalat" w:eastAsiaTheme="minorHAnsi" w:hAnsi="GHEA Grapalat" w:cstheme="minorBidi"/>
        </w:rPr>
        <w:t xml:space="preserve">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w:t>
      </w:r>
      <w:proofErr w:type="gramStart"/>
      <w:r w:rsidRPr="00D071E5">
        <w:rPr>
          <w:rFonts w:ascii="GHEA Grapalat" w:eastAsiaTheme="minorHAnsi" w:hAnsi="GHEA Grapalat" w:cstheme="minorBidi"/>
        </w:rPr>
        <w:t>принципал )</w:t>
      </w:r>
      <w:proofErr w:type="gramEnd"/>
      <w:r w:rsidRPr="00D071E5">
        <w:rPr>
          <w:rFonts w:ascii="GHEA Grapalat" w:eastAsiaTheme="minorHAnsi" w:hAnsi="GHEA Grapalat" w:cstheme="minorBidi"/>
        </w:rPr>
        <w:t xml:space="preserve">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3925FFC4"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67BB8" w:rsidRPr="004001BB">
        <w:rPr>
          <w:rFonts w:ascii="GHEA Grapalat" w:eastAsiaTheme="minorHAnsi" w:hAnsi="GHEA Grapalat" w:cstheme="minorBidi"/>
        </w:rPr>
        <w:t>“</w:t>
      </w:r>
      <w:proofErr w:type="spellStart"/>
      <w:r w:rsidR="000325DE">
        <w:rPr>
          <w:rFonts w:ascii="GHEA Grapalat" w:eastAsiaTheme="minorHAnsi" w:hAnsi="GHEA Grapalat" w:cstheme="minorBidi"/>
        </w:rPr>
        <w:t>Кошская</w:t>
      </w:r>
      <w:proofErr w:type="spellEnd"/>
      <w:r w:rsidR="000325DE">
        <w:rPr>
          <w:rFonts w:ascii="GHEA Grapalat" w:eastAsiaTheme="minorHAnsi" w:hAnsi="GHEA Grapalat" w:cstheme="minorBidi"/>
        </w:rPr>
        <w:t xml:space="preserve"> Средняя Школа</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1208477C" w:rsidR="003E31E5" w:rsidRPr="00D071E5" w:rsidRDefault="003E31E5" w:rsidP="00507A3F">
      <w:pPr>
        <w:pStyle w:val="a3"/>
        <w:spacing w:line="240" w:lineRule="auto"/>
        <w:ind w:firstLine="0"/>
        <w:rPr>
          <w:rFonts w:ascii="GHEA Grapalat" w:eastAsiaTheme="minorHAnsi" w:hAnsi="GHEA Grapalat" w:cstheme="minorBidi"/>
          <w:sz w:val="18"/>
          <w:szCs w:val="18"/>
        </w:rPr>
      </w:pPr>
      <w:proofErr w:type="gramStart"/>
      <w:r w:rsidRPr="00D071E5">
        <w:rPr>
          <w:rFonts w:ascii="GHEA Grapalat" w:eastAsiaTheme="minorHAnsi" w:hAnsi="GHEA Grapalat" w:cstheme="minorBidi"/>
        </w:rPr>
        <w:t>процедуры  закупок</w:t>
      </w:r>
      <w:proofErr w:type="gramEnd"/>
      <w:r w:rsidRPr="00D071E5">
        <w:rPr>
          <w:rFonts w:ascii="GHEA Grapalat" w:eastAsiaTheme="minorHAnsi" w:hAnsi="GHEA Grapalat" w:cstheme="minorBidi"/>
        </w:rPr>
        <w:t xml:space="preserve"> под </w:t>
      </w:r>
      <w:r w:rsidRPr="004001BB">
        <w:rPr>
          <w:rFonts w:ascii="GHEA Grapalat" w:eastAsiaTheme="minorHAnsi" w:hAnsi="GHEA Grapalat" w:cstheme="minorBidi"/>
          <w:i w:val="0"/>
          <w:sz w:val="24"/>
          <w:szCs w:val="24"/>
        </w:rPr>
        <w:t xml:space="preserve">кодом </w:t>
      </w:r>
      <w:r w:rsidR="00507A3F" w:rsidRPr="004001BB">
        <w:rPr>
          <w:rFonts w:ascii="GHEA Grapalat" w:eastAsiaTheme="minorHAnsi" w:hAnsi="GHEA Grapalat" w:cstheme="minorBidi"/>
          <w:i w:val="0"/>
          <w:sz w:val="24"/>
          <w:szCs w:val="24"/>
        </w:rPr>
        <w:t xml:space="preserve"> </w:t>
      </w:r>
      <w:r w:rsidR="00C814E8">
        <w:rPr>
          <w:rFonts w:ascii="GHEA Grapalat" w:eastAsiaTheme="minorHAnsi" w:hAnsi="GHEA Grapalat" w:cstheme="minorBidi"/>
          <w:i w:val="0"/>
          <w:sz w:val="24"/>
          <w:szCs w:val="24"/>
        </w:rPr>
        <w:t>ԱՄԿՄԴ-ԳՀԱՊՁԲ-2026/01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r w:rsidRPr="004001BB">
        <w:rPr>
          <w:rFonts w:ascii="GHEA Grapalat" w:eastAsiaTheme="minorHAnsi" w:hAnsi="GHEA Grapalat" w:cstheme="minorBidi"/>
          <w:i w:val="0"/>
          <w:sz w:val="24"/>
          <w:szCs w:val="24"/>
        </w:rPr>
        <w:t xml:space="preserve">                                                         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w:t>
      </w:r>
      <w:proofErr w:type="gramStart"/>
      <w:r w:rsidRPr="00D071E5">
        <w:rPr>
          <w:rFonts w:ascii="GHEA Grapalat" w:eastAsiaTheme="minorHAnsi" w:hAnsi="GHEA Grapalat" w:cstheme="minorBidi"/>
          <w:sz w:val="18"/>
          <w:szCs w:val="18"/>
        </w:rPr>
        <w:t>наименование банка</w:t>
      </w:r>
      <w:proofErr w:type="gramEnd"/>
      <w:r w:rsidRPr="00D071E5">
        <w:rPr>
          <w:rFonts w:ascii="GHEA Grapalat" w:eastAsiaTheme="minorHAnsi" w:hAnsi="GHEA Grapalat" w:cstheme="minorBidi"/>
          <w:sz w:val="18"/>
          <w:szCs w:val="18"/>
        </w:rPr>
        <w:t xml:space="preserve">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071E5">
        <w:rPr>
          <w:rFonts w:ascii="GHEA Grapalat" w:eastAsiaTheme="minorHAnsi" w:hAnsi="GHEA Grapalat" w:cstheme="minorBidi"/>
        </w:rPr>
        <w:t xml:space="preserve">   (</w:t>
      </w:r>
      <w:proofErr w:type="gramEnd"/>
      <w:r w:rsidRPr="00D071E5">
        <w:rPr>
          <w:rFonts w:ascii="GHEA Grapalat" w:eastAsiaTheme="minorHAnsi" w:hAnsi="GHEA Grapalat" w:cstheme="minorBidi"/>
        </w:rPr>
        <w:t xml:space="preserve">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w:t>
      </w:r>
      <w:proofErr w:type="spellStart"/>
      <w:r w:rsidR="00C2217E" w:rsidRPr="00D071E5">
        <w:rPr>
          <w:rFonts w:ascii="GHEA Grapalat" w:eastAsiaTheme="minorHAnsi" w:hAnsi="GHEA Grapalat" w:cstheme="minorBidi"/>
        </w:rPr>
        <w:t>представленн</w:t>
      </w:r>
      <w:proofErr w:type="spellEnd"/>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w:t>
      </w:r>
      <w:proofErr w:type="gramStart"/>
      <w:r w:rsidR="00C2217E" w:rsidRPr="00D071E5">
        <w:rPr>
          <w:rFonts w:ascii="GHEA Grapalat" w:eastAsiaTheme="minorHAnsi" w:hAnsi="GHEA Grapalat" w:cstheme="minorBidi"/>
        </w:rPr>
        <w:t>лицу</w:t>
      </w:r>
      <w:proofErr w:type="gramEnd"/>
      <w:r w:rsidR="00C2217E" w:rsidRPr="00D071E5">
        <w:rPr>
          <w:rFonts w:ascii="GHEA Grapalat" w:eastAsiaTheme="minorHAnsi" w:hAnsi="GHEA Grapalat" w:cstheme="minorBidi"/>
        </w:rPr>
        <w:t xml:space="preserve">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D071E5">
        <w:rPr>
          <w:rFonts w:ascii="GHEA Grapalat" w:eastAsiaTheme="minorHAnsi" w:hAnsi="GHEA Grapalat" w:cstheme="minorBidi"/>
        </w:rPr>
        <w:t>заключаемого  между</w:t>
      </w:r>
      <w:proofErr w:type="gramEnd"/>
      <w:r w:rsidRPr="00D071E5">
        <w:rPr>
          <w:rFonts w:ascii="GHEA Grapalat" w:eastAsiaTheme="minorHAnsi" w:hAnsi="GHEA Grapalat" w:cstheme="minorBidi"/>
        </w:rPr>
        <w:t xml:space="preserve">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 xml:space="preserve">номер заключаемого </w:t>
      </w:r>
      <w:proofErr w:type="spellStart"/>
      <w:r w:rsidRPr="00D071E5">
        <w:rPr>
          <w:rFonts w:ascii="GHEA Grapalat" w:eastAsiaTheme="minorHAnsi" w:hAnsi="GHEA Grapalat" w:cstheme="minorBidi"/>
          <w:sz w:val="18"/>
          <w:szCs w:val="18"/>
        </w:rPr>
        <w:t>договара</w:t>
      </w:r>
      <w:proofErr w:type="spellEnd"/>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proofErr w:type="gramStart"/>
      <w:r w:rsidRPr="00D071E5">
        <w:rPr>
          <w:rFonts w:ascii="GHEA Grapalat" w:eastAsiaTheme="minorHAnsi" w:hAnsi="GHEA Grapalat" w:cstheme="minorBidi"/>
        </w:rPr>
        <w:t>и  действует</w:t>
      </w:r>
      <w:proofErr w:type="gramEnd"/>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roofErr w:type="gramStart"/>
      <w:r w:rsidR="00B961C7" w:rsidRPr="00D071E5">
        <w:rPr>
          <w:rFonts w:ascii="GHEA Grapalat" w:hAnsi="GHEA Grapalat"/>
          <w:sz w:val="16"/>
          <w:szCs w:val="16"/>
        </w:rPr>
        <w:t>крайний</w:t>
      </w:r>
      <w:r w:rsidRPr="00D071E5">
        <w:rPr>
          <w:rFonts w:ascii="GHEA Grapalat" w:hAnsi="GHEA Grapalat"/>
          <w:sz w:val="16"/>
          <w:szCs w:val="16"/>
        </w:rPr>
        <w:t xml:space="preserve">  срок</w:t>
      </w:r>
      <w:proofErr w:type="gramEnd"/>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proofErr w:type="spellStart"/>
      <w:r w:rsidRPr="00D071E5">
        <w:rPr>
          <w:rFonts w:ascii="GHEA Grapalat" w:eastAsiaTheme="minorHAnsi" w:hAnsi="GHEA Grapalat" w:cstheme="minorBidi"/>
          <w:sz w:val="16"/>
          <w:szCs w:val="16"/>
        </w:rPr>
        <w:t>ый</w:t>
      </w:r>
      <w:proofErr w:type="spellEnd"/>
      <w:r w:rsidRPr="00D071E5">
        <w:rPr>
          <w:rFonts w:ascii="GHEA Grapalat" w:eastAsiaTheme="minorHAnsi" w:hAnsi="GHEA Grapalat" w:cstheme="minorBidi"/>
          <w:sz w:val="16"/>
          <w:szCs w:val="16"/>
        </w:rPr>
        <w:t xml:space="preserve">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w:t>
      </w:r>
      <w:proofErr w:type="gramStart"/>
      <w:r w:rsidRPr="00D071E5">
        <w:rPr>
          <w:rFonts w:ascii="GHEA Grapalat" w:eastAsiaTheme="minorHAnsi" w:hAnsi="GHEA Grapalat" w:cstheme="minorBidi"/>
        </w:rPr>
        <w:t>электронной почты секретаря оценочной комиссии</w:t>
      </w:r>
      <w:proofErr w:type="gramEnd"/>
      <w:r w:rsidRPr="00D071E5">
        <w:rPr>
          <w:rFonts w:ascii="GHEA Grapalat" w:eastAsiaTheme="minorHAnsi" w:hAnsi="GHEA Grapalat" w:cstheme="minorBidi"/>
        </w:rPr>
        <w:t xml:space="preserve">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номер заключаемого </w:t>
      </w:r>
      <w:proofErr w:type="spellStart"/>
      <w:r w:rsidRPr="00D071E5">
        <w:rPr>
          <w:rFonts w:ascii="GHEA Grapalat" w:eastAsiaTheme="minorHAnsi" w:hAnsi="GHEA Grapalat" w:cstheme="minorBidi"/>
          <w:sz w:val="18"/>
          <w:szCs w:val="18"/>
        </w:rPr>
        <w:t>договара</w:t>
      </w:r>
      <w:proofErr w:type="spellEnd"/>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копии </w:t>
      </w:r>
      <w:proofErr w:type="gramStart"/>
      <w:r w:rsidRPr="00D071E5">
        <w:rPr>
          <w:rFonts w:ascii="GHEA Grapalat" w:eastAsiaTheme="minorHAnsi" w:hAnsi="GHEA Grapalat" w:cstheme="minorBidi"/>
        </w:rPr>
        <w:t>внесенных  в</w:t>
      </w:r>
      <w:proofErr w:type="gramEnd"/>
      <w:r w:rsidRPr="00D071E5">
        <w:rPr>
          <w:rFonts w:ascii="GHEA Grapalat" w:eastAsiaTheme="minorHAnsi" w:hAnsi="GHEA Grapalat" w:cstheme="minorBidi"/>
        </w:rPr>
        <w:t xml:space="preserve">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686CA0C4"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 xml:space="preserve">Наименование, или имя, фамилия </w:t>
            </w:r>
            <w:proofErr w:type="gramStart"/>
            <w:r w:rsidRPr="00D071E5">
              <w:rPr>
                <w:rFonts w:ascii="GHEA Grapalat" w:hAnsi="GHEA Grapalat"/>
              </w:rPr>
              <w:t>бенефициара:</w:t>
            </w:r>
            <w:r w:rsidR="00AC55E5" w:rsidRPr="00AC55E5">
              <w:rPr>
                <w:rFonts w:ascii="GHEA Grapalat" w:hAnsi="GHEA Grapalat"/>
              </w:rPr>
              <w:t xml:space="preserve"> </w:t>
            </w:r>
            <w:r w:rsidR="00AC55E5" w:rsidRPr="004001BB">
              <w:rPr>
                <w:rFonts w:ascii="GHEA Grapalat" w:hAnsi="GHEA Grapalat"/>
              </w:rPr>
              <w:t xml:space="preserve"> </w:t>
            </w:r>
            <w:r w:rsidR="00AC55E5" w:rsidRPr="00AC55E5">
              <w:rPr>
                <w:rFonts w:ascii="GHEA Grapalat" w:hAnsi="GHEA Grapalat"/>
              </w:rPr>
              <w:t>“</w:t>
            </w:r>
            <w:proofErr w:type="spellStart"/>
            <w:proofErr w:type="gramEnd"/>
            <w:r w:rsidR="000325DE">
              <w:rPr>
                <w:rFonts w:ascii="GHEA Grapalat" w:hAnsi="GHEA Grapalat"/>
              </w:rPr>
              <w:t>Кошская</w:t>
            </w:r>
            <w:proofErr w:type="spellEnd"/>
            <w:r w:rsidR="000325DE">
              <w:rPr>
                <w:rFonts w:ascii="GHEA Grapalat" w:hAnsi="GHEA Grapalat"/>
              </w:rPr>
              <w:t xml:space="preserve"> Средняя Школа</w:t>
            </w:r>
            <w:r w:rsidR="00AC55E5" w:rsidRPr="00AC55E5">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31BDA443"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 xml:space="preserve">УНН </w:t>
            </w:r>
            <w:proofErr w:type="gramStart"/>
            <w:r w:rsidRPr="00D071E5">
              <w:rPr>
                <w:rFonts w:ascii="GHEA Grapalat" w:hAnsi="GHEA Grapalat"/>
              </w:rPr>
              <w:t>бенефициара:</w:t>
            </w:r>
            <w:r w:rsidRPr="00D071E5">
              <w:rPr>
                <w:rFonts w:ascii="GHEA Grapalat" w:hAnsi="GHEA Grapalat"/>
                <w:lang w:val="en-US"/>
              </w:rPr>
              <w:t xml:space="preserve">  </w:t>
            </w:r>
            <w:r w:rsidR="009D3236">
              <w:t xml:space="preserve"> </w:t>
            </w:r>
            <w:proofErr w:type="gramEnd"/>
            <w:r w:rsidR="00D34B4F">
              <w:t xml:space="preserve"> </w:t>
            </w:r>
            <w:r w:rsidR="00571E10">
              <w:t xml:space="preserve"> </w:t>
            </w:r>
            <w:r w:rsidR="006A465C">
              <w:t xml:space="preserve"> </w:t>
            </w:r>
            <w:r w:rsidR="006904CF">
              <w:t xml:space="preserve"> </w:t>
            </w:r>
            <w:r w:rsidR="006664AF">
              <w:t xml:space="preserve"> </w:t>
            </w:r>
            <w:r w:rsidR="006664AF" w:rsidRPr="006664AF">
              <w:rPr>
                <w:rFonts w:ascii="GHEA Grapalat" w:hAnsi="GHEA Grapalat" w:cs="Arial"/>
                <w:sz w:val="20"/>
                <w:szCs w:val="20"/>
              </w:rPr>
              <w:t>05006053</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w:t>
            </w:r>
            <w:proofErr w:type="gramStart"/>
            <w:r w:rsidRPr="00D071E5">
              <w:rPr>
                <w:rFonts w:ascii="GHEA Grapalat" w:hAnsi="GHEA Grapalat"/>
              </w:rPr>
              <w:t>):  Оперативный</w:t>
            </w:r>
            <w:proofErr w:type="gramEnd"/>
            <w:r w:rsidRPr="00D071E5">
              <w:rPr>
                <w:rFonts w:ascii="GHEA Grapalat" w:hAnsi="GHEA Grapalat"/>
              </w:rPr>
              <w:t xml:space="preserve">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4765AA6D"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spellStart"/>
            <w:proofErr w:type="gramStart"/>
            <w:r w:rsidRPr="00D071E5">
              <w:rPr>
                <w:rFonts w:ascii="GHEA Grapalat" w:hAnsi="GHEA Grapalat"/>
              </w:rPr>
              <w:t>сч</w:t>
            </w:r>
            <w:proofErr w:type="spellEnd"/>
            <w:r w:rsidRPr="00D071E5">
              <w:rPr>
                <w:rFonts w:ascii="GHEA Grapalat" w:hAnsi="GHEA Grapalat"/>
              </w:rPr>
              <w:t>.№</w:t>
            </w:r>
            <w:proofErr w:type="gramEnd"/>
            <w:r w:rsidRPr="00D071E5">
              <w:rPr>
                <w:rFonts w:ascii="GHEA Grapalat" w:hAnsi="GHEA Grapalat"/>
              </w:rPr>
              <w:t>)</w:t>
            </w:r>
            <w:r w:rsidRPr="00D071E5">
              <w:rPr>
                <w:rFonts w:ascii="GHEA Grapalat" w:hAnsi="GHEA Grapalat"/>
                <w:lang w:val="en-US"/>
              </w:rPr>
              <w:t xml:space="preserve"> </w:t>
            </w:r>
            <w:r w:rsidR="009D3236">
              <w:t xml:space="preserve"> </w:t>
            </w:r>
            <w:r w:rsidR="00D34B4F">
              <w:t xml:space="preserve">  </w:t>
            </w:r>
            <w:r w:rsidR="00571E10">
              <w:t xml:space="preserve"> </w:t>
            </w:r>
            <w:r w:rsidR="006A465C">
              <w:t xml:space="preserve"> </w:t>
            </w:r>
            <w:r w:rsidR="006904CF">
              <w:t xml:space="preserve"> </w:t>
            </w:r>
            <w:r w:rsidR="006664AF">
              <w:t xml:space="preserve"> </w:t>
            </w:r>
            <w:r w:rsidR="006664AF" w:rsidRPr="006664AF">
              <w:rPr>
                <w:rFonts w:ascii="GHEA Grapalat" w:hAnsi="GHEA Grapalat" w:cs="Arial"/>
                <w:sz w:val="20"/>
                <w:szCs w:val="20"/>
              </w:rPr>
              <w:t>900448000654</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lastRenderedPageBreak/>
              <w:t>21.б.</w:t>
            </w:r>
            <w:r w:rsidRPr="00D071E5">
              <w:rPr>
                <w:rFonts w:ascii="GHEA Grapalat" w:hAnsi="GHEA Grapalat"/>
              </w:rPr>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w:t>
            </w:r>
            <w:proofErr w:type="gramStart"/>
            <w:r w:rsidRPr="00D071E5">
              <w:rPr>
                <w:rFonts w:ascii="GHEA Grapalat" w:hAnsi="GHEA Grapalat"/>
                <w:sz w:val="18"/>
                <w:szCs w:val="18"/>
              </w:rPr>
              <w:t>что</w:t>
            </w:r>
            <w:proofErr w:type="gramEnd"/>
            <w:r w:rsidRPr="00D071E5">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w:t>
            </w:r>
            <w:r w:rsidRPr="00D071E5">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w:t>
            </w:r>
            <w:r w:rsidRPr="00D071E5">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5AEA4CE4"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C814E8">
        <w:rPr>
          <w:rFonts w:ascii="GHEA Grapalat" w:hAnsi="GHEA Grapalat"/>
          <w:b/>
          <w:bCs/>
          <w:i w:val="0"/>
          <w:sz w:val="24"/>
          <w:szCs w:val="24"/>
        </w:rPr>
        <w:t>ԱՄԿՄԴ-ԳՀԱՊՁԲ-2026/01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6918CB85"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4E2DB932" w:rsidR="000A214C" w:rsidRPr="009D3236" w:rsidRDefault="000A214C" w:rsidP="006D1F43">
      <w:pPr>
        <w:widowControl w:val="0"/>
        <w:tabs>
          <w:tab w:val="left" w:pos="567"/>
        </w:tabs>
        <w:jc w:val="both"/>
        <w:rPr>
          <w:rFonts w:ascii="GHEA Grapalat" w:hAnsi="GHEA Grapalat"/>
          <w:spacing w:val="-6"/>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w:t>
      </w:r>
      <w:proofErr w:type="spellStart"/>
      <w:r w:rsidR="000325DE">
        <w:rPr>
          <w:rFonts w:ascii="GHEA Grapalat" w:hAnsi="GHEA Grapalat"/>
          <w:spacing w:val="-6"/>
        </w:rPr>
        <w:t>Кошская</w:t>
      </w:r>
      <w:proofErr w:type="spellEnd"/>
      <w:r w:rsidR="000325DE">
        <w:rPr>
          <w:rFonts w:ascii="GHEA Grapalat" w:hAnsi="GHEA Grapalat"/>
          <w:spacing w:val="-6"/>
        </w:rPr>
        <w:t xml:space="preserve"> Средняя </w:t>
      </w:r>
      <w:proofErr w:type="gramStart"/>
      <w:r w:rsidR="000325DE">
        <w:rPr>
          <w:rFonts w:ascii="GHEA Grapalat" w:hAnsi="GHEA Grapalat"/>
          <w:spacing w:val="-6"/>
        </w:rPr>
        <w:t>Школа</w:t>
      </w:r>
      <w:r w:rsidR="006D1F43" w:rsidRPr="009D3236">
        <w:rPr>
          <w:rFonts w:ascii="GHEA Grapalat" w:hAnsi="GHEA Grapalat"/>
          <w:spacing w:val="-6"/>
        </w:rPr>
        <w:t>”</w:t>
      </w:r>
      <w:r w:rsidRPr="00D071E5">
        <w:rPr>
          <w:rFonts w:ascii="GHEA Grapalat" w:hAnsi="GHEA Grapalat"/>
          <w:spacing w:val="-6"/>
        </w:rPr>
        <w:t>*</w:t>
      </w:r>
      <w:proofErr w:type="gramEnd"/>
      <w:r w:rsidRPr="00D071E5">
        <w:rPr>
          <w:rFonts w:ascii="GHEA Grapalat" w:hAnsi="GHEA Grapalat"/>
          <w:spacing w:val="-6"/>
        </w:rPr>
        <w:t xml:space="preserve">(далее — Заказчик) </w:t>
      </w:r>
    </w:p>
    <w:p w14:paraId="4F07A06A" w14:textId="77777777" w:rsidR="000A214C" w:rsidRPr="009D3236" w:rsidRDefault="000A214C" w:rsidP="00C867A0">
      <w:pPr>
        <w:widowControl w:val="0"/>
        <w:tabs>
          <w:tab w:val="left" w:pos="284"/>
        </w:tabs>
        <w:spacing w:after="160"/>
        <w:jc w:val="both"/>
        <w:rPr>
          <w:rFonts w:ascii="GHEA Grapalat" w:hAnsi="GHEA Grapalat"/>
          <w:spacing w:val="-6"/>
        </w:rPr>
      </w:pPr>
      <w:r w:rsidRPr="009D3236">
        <w:rPr>
          <w:rFonts w:ascii="GHEA Grapalat" w:hAnsi="GHEA Grapalat"/>
          <w:spacing w:val="-6"/>
        </w:rPr>
        <w:t>наименование заказчика</w:t>
      </w:r>
    </w:p>
    <w:p w14:paraId="14C5D935" w14:textId="0609F01E" w:rsidR="001359A9" w:rsidRPr="009D3236" w:rsidRDefault="000A214C" w:rsidP="001359A9">
      <w:pPr>
        <w:pStyle w:val="a3"/>
        <w:spacing w:line="240" w:lineRule="auto"/>
        <w:ind w:firstLine="0"/>
        <w:jc w:val="right"/>
        <w:rPr>
          <w:rFonts w:ascii="GHEA Grapalat" w:hAnsi="GHEA Grapalat"/>
          <w:i w:val="0"/>
          <w:spacing w:val="-6"/>
          <w:sz w:val="24"/>
          <w:szCs w:val="24"/>
        </w:rPr>
      </w:pPr>
      <w:r w:rsidRPr="009D3236">
        <w:rPr>
          <w:rFonts w:ascii="GHEA Grapalat" w:hAnsi="GHEA Grapalat"/>
          <w:i w:val="0"/>
          <w:spacing w:val="-6"/>
          <w:sz w:val="24"/>
          <w:szCs w:val="24"/>
        </w:rPr>
        <w:t xml:space="preserve">процедуре закупок под кодом </w:t>
      </w:r>
      <w:r w:rsidR="00C814E8">
        <w:rPr>
          <w:rFonts w:ascii="GHEA Grapalat" w:hAnsi="GHEA Grapalat"/>
          <w:i w:val="0"/>
          <w:spacing w:val="-6"/>
          <w:sz w:val="24"/>
          <w:szCs w:val="24"/>
        </w:rPr>
        <w:t>ԱՄԿՄԴ-ԳՀԱՊՁԲ-2026/01</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w:t>
      </w:r>
      <w:r w:rsidRPr="00D071E5">
        <w:rPr>
          <w:rFonts w:ascii="GHEA Grapalat" w:hAnsi="GHEA Grapalat"/>
        </w:rPr>
        <w:lastRenderedPageBreak/>
        <w:t xml:space="preserve">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w:t>
      </w:r>
      <w:proofErr w:type="spellStart"/>
      <w:r w:rsidRPr="00D071E5">
        <w:rPr>
          <w:rFonts w:ascii="GHEA Grapalat" w:hAnsi="GHEA Grapalat"/>
        </w:rPr>
        <w:t>безотзывно</w:t>
      </w:r>
      <w:proofErr w:type="spellEnd"/>
      <w:r w:rsidRPr="00D071E5">
        <w:rPr>
          <w:rFonts w:ascii="GHEA Grapalat" w:hAnsi="GHEA Grapalat"/>
        </w:rPr>
        <w:t xml:space="preserve">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 xml:space="preserve">Банка причинам Заказчику не выплачивается сумма, Заказчик передает в ЗАО "АКРА Кредит </w:t>
      </w:r>
      <w:proofErr w:type="spellStart"/>
      <w:r w:rsidRPr="00D071E5">
        <w:rPr>
          <w:rFonts w:ascii="GHEA Grapalat" w:hAnsi="GHEA Grapalat"/>
        </w:rPr>
        <w:t>Репортинг</w:t>
      </w:r>
      <w:proofErr w:type="spellEnd"/>
      <w:r w:rsidRPr="00D071E5">
        <w:rPr>
          <w:rFonts w:ascii="GHEA Grapalat" w:hAnsi="GHEA Grapalat"/>
        </w:rPr>
        <w:t>"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lastRenderedPageBreak/>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2146EDAD"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rsidRPr="009D3236">
              <w:rPr>
                <w:rFonts w:ascii="GHEA Grapalat" w:hAnsi="GHEA Grapalat"/>
              </w:rPr>
              <w:t xml:space="preserve"> </w:t>
            </w:r>
            <w:r w:rsidR="00AC55E5" w:rsidRPr="00AC55E5">
              <w:rPr>
                <w:rFonts w:ascii="GHEA Grapalat" w:hAnsi="GHEA Grapalat"/>
              </w:rPr>
              <w:t>“</w:t>
            </w:r>
            <w:proofErr w:type="spellStart"/>
            <w:r w:rsidR="000325DE">
              <w:rPr>
                <w:rFonts w:ascii="GHEA Grapalat" w:hAnsi="GHEA Grapalat"/>
              </w:rPr>
              <w:t>Кошская</w:t>
            </w:r>
            <w:proofErr w:type="spellEnd"/>
            <w:r w:rsidR="000325DE">
              <w:rPr>
                <w:rFonts w:ascii="GHEA Grapalat" w:hAnsi="GHEA Grapalat"/>
              </w:rPr>
              <w:t xml:space="preserve"> Средняя Школа</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08BC8FCB"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 xml:space="preserve">УНН </w:t>
            </w:r>
            <w:proofErr w:type="gramStart"/>
            <w:r w:rsidRPr="00D071E5">
              <w:rPr>
                <w:rFonts w:ascii="GHEA Grapalat" w:hAnsi="GHEA Grapalat"/>
              </w:rPr>
              <w:t>бенефициара:</w:t>
            </w:r>
            <w:r w:rsidRPr="00D071E5">
              <w:rPr>
                <w:rFonts w:ascii="GHEA Grapalat" w:hAnsi="GHEA Grapalat"/>
                <w:lang w:val="en-US"/>
              </w:rPr>
              <w:t xml:space="preserve">  </w:t>
            </w:r>
            <w:r w:rsidR="009D3236">
              <w:t xml:space="preserve"> </w:t>
            </w:r>
            <w:proofErr w:type="gramEnd"/>
            <w:r w:rsidR="00D34B4F">
              <w:t xml:space="preserve">  </w:t>
            </w:r>
            <w:r w:rsidR="00804508">
              <w:t xml:space="preserve"> </w:t>
            </w:r>
            <w:r w:rsidR="00921E94">
              <w:t xml:space="preserve"> </w:t>
            </w:r>
            <w:r w:rsidR="006904CF">
              <w:t xml:space="preserve"> </w:t>
            </w:r>
            <w:r w:rsidR="006664AF">
              <w:t xml:space="preserve"> </w:t>
            </w:r>
            <w:r w:rsidR="006664AF" w:rsidRPr="006664AF">
              <w:rPr>
                <w:rFonts w:ascii="GHEA Grapalat" w:hAnsi="GHEA Grapalat" w:cs="Arial"/>
                <w:sz w:val="20"/>
                <w:szCs w:val="20"/>
              </w:rPr>
              <w:t>05006053</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w:t>
            </w:r>
            <w:proofErr w:type="gramStart"/>
            <w:r w:rsidRPr="00D071E5">
              <w:rPr>
                <w:rFonts w:ascii="GHEA Grapalat" w:hAnsi="GHEA Grapalat"/>
              </w:rPr>
              <w:t>):  Оперативный</w:t>
            </w:r>
            <w:proofErr w:type="gramEnd"/>
            <w:r w:rsidRPr="00D071E5">
              <w:rPr>
                <w:rFonts w:ascii="GHEA Grapalat" w:hAnsi="GHEA Grapalat"/>
              </w:rPr>
              <w:t xml:space="preserve">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1BE8D96F"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spellStart"/>
            <w:proofErr w:type="gramStart"/>
            <w:r w:rsidRPr="00D071E5">
              <w:rPr>
                <w:rFonts w:ascii="GHEA Grapalat" w:hAnsi="GHEA Grapalat"/>
              </w:rPr>
              <w:t>сч</w:t>
            </w:r>
            <w:proofErr w:type="spellEnd"/>
            <w:r w:rsidRPr="00D071E5">
              <w:rPr>
                <w:rFonts w:ascii="GHEA Grapalat" w:hAnsi="GHEA Grapalat"/>
              </w:rPr>
              <w:t>.№</w:t>
            </w:r>
            <w:proofErr w:type="gramEnd"/>
            <w:r w:rsidRPr="00D071E5">
              <w:rPr>
                <w:rFonts w:ascii="GHEA Grapalat" w:hAnsi="GHEA Grapalat"/>
              </w:rPr>
              <w:t>)</w:t>
            </w:r>
            <w:r w:rsidRPr="00D071E5">
              <w:rPr>
                <w:rFonts w:ascii="GHEA Grapalat" w:hAnsi="GHEA Grapalat"/>
                <w:lang w:val="en-US"/>
              </w:rPr>
              <w:t xml:space="preserve"> </w:t>
            </w:r>
            <w:r w:rsidR="009D3236">
              <w:t xml:space="preserve"> </w:t>
            </w:r>
            <w:r w:rsidR="00D34B4F">
              <w:t xml:space="preserve">  </w:t>
            </w:r>
            <w:r w:rsidR="00571E10">
              <w:t xml:space="preserve"> </w:t>
            </w:r>
            <w:r w:rsidR="00921E94">
              <w:t xml:space="preserve"> </w:t>
            </w:r>
            <w:r w:rsidR="006904CF">
              <w:t xml:space="preserve">  </w:t>
            </w:r>
            <w:r w:rsidR="006664AF">
              <w:t xml:space="preserve"> </w:t>
            </w:r>
            <w:r w:rsidR="006664AF" w:rsidRPr="006664AF">
              <w:t>900448000654</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lastRenderedPageBreak/>
              <w:t>21.б.</w:t>
            </w:r>
            <w:r w:rsidRPr="00D071E5">
              <w:rPr>
                <w:rFonts w:ascii="GHEA Grapalat" w:hAnsi="GHEA Grapalat"/>
              </w:rPr>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w:t>
            </w:r>
            <w:proofErr w:type="gramStart"/>
            <w:r w:rsidRPr="00D071E5">
              <w:rPr>
                <w:rFonts w:ascii="GHEA Grapalat" w:hAnsi="GHEA Grapalat"/>
                <w:sz w:val="18"/>
                <w:szCs w:val="18"/>
              </w:rPr>
              <w:t>что</w:t>
            </w:r>
            <w:proofErr w:type="gramEnd"/>
            <w:r w:rsidRPr="00D071E5">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w:t>
            </w:r>
            <w:r w:rsidRPr="00D071E5">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w:t>
            </w:r>
            <w:r w:rsidRPr="00D071E5">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1F6B0994"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C814E8">
        <w:rPr>
          <w:rFonts w:ascii="GHEA Grapalat" w:hAnsi="GHEA Grapalat"/>
          <w:b/>
          <w:bCs/>
          <w:sz w:val="22"/>
          <w:szCs w:val="22"/>
          <w:lang w:val="af-ZA"/>
        </w:rPr>
        <w:t>ԱՄԿՄԴ-ԳՀԱՊՁԲ-2026/01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lastRenderedPageBreak/>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Отказываться от товара в случае </w:t>
      </w:r>
      <w:proofErr w:type="spellStart"/>
      <w:r w:rsidRPr="00D071E5">
        <w:rPr>
          <w:rFonts w:ascii="GHEA Grapalat" w:hAnsi="GHEA Grapalat"/>
        </w:rPr>
        <w:t>непоставки</w:t>
      </w:r>
      <w:proofErr w:type="spellEnd"/>
      <w:r w:rsidRPr="00D071E5">
        <w:rPr>
          <w:rFonts w:ascii="GHEA Grapalat" w:hAnsi="GHEA Grapalat"/>
        </w:rPr>
        <w:t xml:space="preserve">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 xml:space="preserve">требовать восполнения </w:t>
      </w:r>
      <w:proofErr w:type="spellStart"/>
      <w:r w:rsidRPr="00D071E5">
        <w:rPr>
          <w:rFonts w:ascii="GHEA Grapalat" w:hAnsi="GHEA Grapalat"/>
        </w:rPr>
        <w:t>недопереданного</w:t>
      </w:r>
      <w:proofErr w:type="spellEnd"/>
      <w:r w:rsidRPr="00D071E5">
        <w:rPr>
          <w:rFonts w:ascii="GHEA Grapalat" w:hAnsi="GHEA Grapalat"/>
        </w:rPr>
        <w:t xml:space="preserve">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 xml:space="preserve">расчетный счет Продавца. Перечисление денежных средств производится на основании акта приема-передачи в </w:t>
      </w:r>
      <w:r w:rsidRPr="00D071E5">
        <w:rPr>
          <w:rFonts w:ascii="GHEA Grapalat" w:hAnsi="GHEA Grapalat"/>
        </w:rPr>
        <w:lastRenderedPageBreak/>
        <w:t>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Для товаров, являющихся основным средством, гарантийным сроком 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w:t>
      </w:r>
      <w:r w:rsidRPr="00D071E5">
        <w:rPr>
          <w:rFonts w:ascii="GHEA Grapalat" w:hAnsi="GHEA Grapalat"/>
        </w:rPr>
        <w:lastRenderedPageBreak/>
        <w:t xml:space="preserve">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w:t>
      </w:r>
      <w:r w:rsidRPr="00D071E5">
        <w:rPr>
          <w:rFonts w:ascii="GHEA Grapalat" w:hAnsi="GHEA Grapalat"/>
        </w:rPr>
        <w:lastRenderedPageBreak/>
        <w:t>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D071E5">
        <w:rPr>
          <w:rFonts w:ascii="GHEA Grapalat" w:hAnsi="GHEA Grapalat"/>
        </w:rPr>
        <w:t>незаключения</w:t>
      </w:r>
      <w:proofErr w:type="spellEnd"/>
      <w:r w:rsidRPr="00D071E5">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 xml:space="preserve">Каждый случай изменения договора под воздействием не зависящих от сторон </w:t>
      </w:r>
      <w:r w:rsidRPr="00D071E5">
        <w:rPr>
          <w:rFonts w:ascii="GHEA Grapalat" w:hAnsi="GHEA Grapalat"/>
        </w:rPr>
        <w:lastRenderedPageBreak/>
        <w:t>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D071E5">
        <w:rPr>
          <w:rFonts w:ascii="GHEA Grapalat" w:hAnsi="GHEA Grapalat"/>
        </w:rPr>
        <w:t>товара</w:t>
      </w:r>
      <w:r w:rsidR="005A3009" w:rsidRPr="00D071E5">
        <w:rPr>
          <w:rFonts w:ascii="GHEA Grapalat" w:hAnsi="GHEA Grapalat"/>
        </w:rPr>
        <w:t>,а</w:t>
      </w:r>
      <w:proofErr w:type="spellEnd"/>
      <w:proofErr w:type="gramEnd"/>
      <w:r w:rsidR="005A3009" w:rsidRPr="00D071E5">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lastRenderedPageBreak/>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D071E5">
        <w:rPr>
          <w:rFonts w:ascii="GHEA Grapalat" w:hAnsi="GHEA Grapalat"/>
        </w:rPr>
        <w:t>заключенo</w:t>
      </w:r>
      <w:proofErr w:type="spellEnd"/>
      <w:r w:rsidRPr="00D071E5">
        <w:rPr>
          <w:rFonts w:ascii="GHEA Grapalat" w:hAnsi="GHEA Grapalat"/>
        </w:rPr>
        <w:t xml:space="preserve">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D071E5">
        <w:rPr>
          <w:rFonts w:ascii="GHEA Grapalat" w:hAnsi="GHEA Grapalat"/>
        </w:rPr>
        <w:t xml:space="preserve">обеспечений квалификации и </w:t>
      </w:r>
      <w:r w:rsidRPr="00D071E5">
        <w:rPr>
          <w:rFonts w:ascii="GHEA Grapalat" w:hAnsi="GHEA Grapalat"/>
        </w:rPr>
        <w:t>договора</w:t>
      </w:r>
      <w:proofErr w:type="gramEnd"/>
      <w:r w:rsidRPr="00D071E5">
        <w:rPr>
          <w:rFonts w:ascii="GHEA Grapalat" w:hAnsi="GHEA Grapalat"/>
        </w:rPr>
        <w:t xml:space="preserve">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lastRenderedPageBreak/>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lastRenderedPageBreak/>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D34B4F">
          <w:footerReference w:type="default" r:id="rId10"/>
          <w:footnotePr>
            <w:pos w:val="beneathText"/>
          </w:footnotePr>
          <w:pgSz w:w="11906" w:h="16838" w:code="9"/>
          <w:pgMar w:top="426" w:right="707" w:bottom="1418" w:left="1418"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E83224">
        <w:trPr>
          <w:jc w:val="center"/>
        </w:trPr>
        <w:tc>
          <w:tcPr>
            <w:tcW w:w="15867" w:type="dxa"/>
            <w:gridSpan w:val="12"/>
            <w:vAlign w:val="center"/>
          </w:tcPr>
          <w:p w14:paraId="18873B3C"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322E69" w:rsidRPr="00921E94" w14:paraId="691572B6" w14:textId="77777777" w:rsidTr="00322E69">
        <w:trPr>
          <w:trHeight w:val="246"/>
          <w:jc w:val="center"/>
        </w:trPr>
        <w:tc>
          <w:tcPr>
            <w:tcW w:w="777" w:type="dxa"/>
            <w:vAlign w:val="center"/>
          </w:tcPr>
          <w:p w14:paraId="5BDE6414" w14:textId="458F52BB" w:rsidR="00322E69" w:rsidRPr="009C3FDB" w:rsidRDefault="00322E69" w:rsidP="00322E69">
            <w:pPr>
              <w:widowControl w:val="0"/>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22914916"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15872400</w:t>
            </w:r>
          </w:p>
        </w:tc>
        <w:tc>
          <w:tcPr>
            <w:tcW w:w="1276" w:type="dxa"/>
            <w:vAlign w:val="center"/>
          </w:tcPr>
          <w:p w14:paraId="39EBDA4A" w14:textId="4A035AB3"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Соль</w:t>
            </w:r>
          </w:p>
        </w:tc>
        <w:tc>
          <w:tcPr>
            <w:tcW w:w="1134" w:type="dxa"/>
            <w:vAlign w:val="center"/>
          </w:tcPr>
          <w:p w14:paraId="2822123D" w14:textId="77777777" w:rsidR="00322E69" w:rsidRPr="00D071E5" w:rsidRDefault="00322E69" w:rsidP="00322E69">
            <w:pPr>
              <w:widowControl w:val="0"/>
              <w:rPr>
                <w:rFonts w:ascii="GHEA Grapalat" w:hAnsi="GHEA Grapalat"/>
                <w:sz w:val="16"/>
                <w:szCs w:val="16"/>
              </w:rPr>
            </w:pPr>
          </w:p>
        </w:tc>
        <w:tc>
          <w:tcPr>
            <w:tcW w:w="3827" w:type="dxa"/>
            <w:vAlign w:val="center"/>
          </w:tcPr>
          <w:p w14:paraId="19E3242D" w14:textId="77777777" w:rsidR="00322E69" w:rsidRPr="009432D0" w:rsidRDefault="00322E69" w:rsidP="00322E69">
            <w:pPr>
              <w:widowControl w:val="0"/>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39EF9B8E" w:rsidR="00322E69" w:rsidRPr="00D071E5" w:rsidRDefault="00322E69" w:rsidP="00322E69">
            <w:pPr>
              <w:widowControl w:val="0"/>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322E69" w:rsidRPr="009E7502" w:rsidRDefault="00322E69" w:rsidP="00322E69">
            <w:pPr>
              <w:widowControl w:val="0"/>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5DFFB837" w:rsidR="00322E69" w:rsidRPr="008F60F7" w:rsidRDefault="00322E69" w:rsidP="00322E69">
            <w:pPr>
              <w:widowControl w:val="0"/>
              <w:jc w:val="center"/>
              <w:rPr>
                <w:rFonts w:ascii="GHEA Grapalat" w:hAnsi="GHEA Grapalat"/>
                <w:sz w:val="16"/>
                <w:szCs w:val="16"/>
              </w:rPr>
            </w:pPr>
          </w:p>
        </w:tc>
        <w:tc>
          <w:tcPr>
            <w:tcW w:w="992" w:type="dxa"/>
            <w:vAlign w:val="center"/>
          </w:tcPr>
          <w:p w14:paraId="7992018D" w14:textId="157864C9" w:rsidR="00322E69" w:rsidRPr="00322E69" w:rsidRDefault="00322E69" w:rsidP="00322E69">
            <w:pPr>
              <w:widowControl w:val="0"/>
              <w:spacing w:after="160"/>
              <w:jc w:val="center"/>
              <w:rPr>
                <w:rFonts w:ascii="GHEA Grapalat" w:hAnsi="GHEA Grapalat"/>
                <w:sz w:val="16"/>
                <w:szCs w:val="16"/>
              </w:rPr>
            </w:pPr>
            <w:r w:rsidRPr="00322E69">
              <w:rPr>
                <w:rFonts w:ascii="GHEA Grapalat" w:hAnsi="GHEA Grapalat"/>
                <w:sz w:val="16"/>
                <w:szCs w:val="16"/>
              </w:rPr>
              <w:t>31,5</w:t>
            </w:r>
          </w:p>
        </w:tc>
        <w:tc>
          <w:tcPr>
            <w:tcW w:w="855" w:type="dxa"/>
            <w:vAlign w:val="center"/>
          </w:tcPr>
          <w:p w14:paraId="715276DB" w14:textId="608AFF9C" w:rsidR="00322E69" w:rsidRPr="008F60F7" w:rsidRDefault="00322E69" w:rsidP="00322E69">
            <w:pPr>
              <w:widowControl w:val="0"/>
              <w:jc w:val="center"/>
              <w:rPr>
                <w:rFonts w:ascii="GHEA Grapalat" w:hAnsi="GHEA Grapalat"/>
                <w:sz w:val="16"/>
                <w:szCs w:val="16"/>
              </w:rPr>
            </w:pPr>
          </w:p>
        </w:tc>
        <w:tc>
          <w:tcPr>
            <w:tcW w:w="846" w:type="dxa"/>
            <w:vAlign w:val="center"/>
          </w:tcPr>
          <w:p w14:paraId="03A69A7C" w14:textId="43573E31"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29814251" w14:textId="275D26AC"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5ED9EAE6" w14:textId="10B653D5" w:rsidR="00322E69" w:rsidRPr="00322E69" w:rsidRDefault="00322E69" w:rsidP="00322E69">
            <w:pPr>
              <w:widowControl w:val="0"/>
              <w:rPr>
                <w:rFonts w:ascii="GHEA Grapalat" w:hAnsi="GHEA Grapalat"/>
                <w:sz w:val="16"/>
                <w:szCs w:val="16"/>
              </w:rPr>
            </w:pPr>
            <w:r w:rsidRPr="00921E94">
              <w:rPr>
                <w:rFonts w:ascii="GHEA Grapalat" w:hAnsi="GHEA Grapalat"/>
                <w:sz w:val="16"/>
                <w:szCs w:val="16"/>
              </w:rPr>
              <w:t xml:space="preserve">с момента вступления договора в силу до </w:t>
            </w:r>
            <w:r>
              <w:rPr>
                <w:rFonts w:ascii="GHEA Grapalat" w:hAnsi="GHEA Grapalat"/>
                <w:sz w:val="16"/>
                <w:szCs w:val="16"/>
              </w:rPr>
              <w:t>25.</w:t>
            </w:r>
            <w:r w:rsidRPr="00322E69">
              <w:rPr>
                <w:rFonts w:ascii="GHEA Grapalat" w:hAnsi="GHEA Grapalat"/>
                <w:sz w:val="16"/>
                <w:szCs w:val="16"/>
              </w:rPr>
              <w:t>05</w:t>
            </w:r>
            <w:r>
              <w:rPr>
                <w:rFonts w:ascii="GHEA Grapalat" w:hAnsi="GHEA Grapalat"/>
                <w:sz w:val="16"/>
                <w:szCs w:val="16"/>
              </w:rPr>
              <w:t>.202</w:t>
            </w:r>
            <w:r w:rsidRPr="00322E69">
              <w:rPr>
                <w:rFonts w:ascii="GHEA Grapalat" w:hAnsi="GHEA Grapalat"/>
                <w:sz w:val="16"/>
                <w:szCs w:val="16"/>
              </w:rPr>
              <w:t>6</w:t>
            </w:r>
          </w:p>
        </w:tc>
      </w:tr>
      <w:tr w:rsidR="00322E69" w:rsidRPr="00921E94" w14:paraId="0129242A" w14:textId="77777777" w:rsidTr="00322E69">
        <w:trPr>
          <w:trHeight w:val="246"/>
          <w:jc w:val="center"/>
        </w:trPr>
        <w:tc>
          <w:tcPr>
            <w:tcW w:w="777" w:type="dxa"/>
            <w:vAlign w:val="center"/>
          </w:tcPr>
          <w:p w14:paraId="7E6B824F" w14:textId="2665B743" w:rsidR="00322E69" w:rsidRPr="001A1CC9" w:rsidRDefault="00322E69" w:rsidP="00322E69">
            <w:pPr>
              <w:widowControl w:val="0"/>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30326513"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15421100</w:t>
            </w:r>
          </w:p>
        </w:tc>
        <w:tc>
          <w:tcPr>
            <w:tcW w:w="1276" w:type="dxa"/>
            <w:vAlign w:val="center"/>
          </w:tcPr>
          <w:p w14:paraId="43F46D4D" w14:textId="17810457"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Подсолнечное масло</w:t>
            </w:r>
          </w:p>
        </w:tc>
        <w:tc>
          <w:tcPr>
            <w:tcW w:w="1134" w:type="dxa"/>
            <w:vAlign w:val="center"/>
          </w:tcPr>
          <w:p w14:paraId="1311F9AB" w14:textId="77777777" w:rsidR="00322E69" w:rsidRPr="00D071E5" w:rsidRDefault="00322E69" w:rsidP="00322E69">
            <w:pPr>
              <w:widowControl w:val="0"/>
              <w:rPr>
                <w:rFonts w:ascii="GHEA Grapalat" w:hAnsi="GHEA Grapalat"/>
                <w:sz w:val="16"/>
                <w:szCs w:val="16"/>
              </w:rPr>
            </w:pPr>
          </w:p>
        </w:tc>
        <w:tc>
          <w:tcPr>
            <w:tcW w:w="3827" w:type="dxa"/>
            <w:vAlign w:val="center"/>
          </w:tcPr>
          <w:p w14:paraId="33A3CEAB" w14:textId="0BE25AD6" w:rsidR="00322E69" w:rsidRPr="00D071E5" w:rsidRDefault="00322E69" w:rsidP="00322E69">
            <w:pPr>
              <w:widowControl w:val="0"/>
              <w:rPr>
                <w:rFonts w:ascii="GHEA Grapalat" w:hAnsi="GHEA Grapalat"/>
                <w:sz w:val="16"/>
                <w:szCs w:val="16"/>
              </w:rPr>
            </w:pPr>
            <w:r w:rsidRPr="009432D0">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08100DEC" w:rsidR="00322E69" w:rsidRPr="003662D9" w:rsidRDefault="00322E69" w:rsidP="00322E69">
            <w:pPr>
              <w:widowControl w:val="0"/>
              <w:rPr>
                <w:rFonts w:ascii="GHEA Grapalat" w:hAnsi="GHEA Grapalat"/>
                <w:sz w:val="16"/>
                <w:szCs w:val="16"/>
              </w:rPr>
            </w:pPr>
            <w:r w:rsidRPr="006664AF">
              <w:rPr>
                <w:rFonts w:ascii="GHEA Grapalat" w:hAnsi="GHEA Grapalat"/>
                <w:sz w:val="16"/>
                <w:szCs w:val="16"/>
              </w:rPr>
              <w:t>литр</w:t>
            </w:r>
          </w:p>
        </w:tc>
        <w:tc>
          <w:tcPr>
            <w:tcW w:w="1134" w:type="dxa"/>
            <w:vAlign w:val="center"/>
          </w:tcPr>
          <w:p w14:paraId="57F48325" w14:textId="364B08D9" w:rsidR="00322E69" w:rsidRPr="008F60F7" w:rsidRDefault="00322E69" w:rsidP="00322E69">
            <w:pPr>
              <w:widowControl w:val="0"/>
              <w:jc w:val="center"/>
              <w:rPr>
                <w:rFonts w:ascii="GHEA Grapalat" w:hAnsi="GHEA Grapalat"/>
                <w:sz w:val="16"/>
                <w:szCs w:val="16"/>
              </w:rPr>
            </w:pPr>
          </w:p>
        </w:tc>
        <w:tc>
          <w:tcPr>
            <w:tcW w:w="992" w:type="dxa"/>
            <w:vAlign w:val="center"/>
          </w:tcPr>
          <w:p w14:paraId="5A580F03" w14:textId="30680E76" w:rsidR="00322E69" w:rsidRPr="00322E69" w:rsidRDefault="00322E69" w:rsidP="00322E69">
            <w:pPr>
              <w:widowControl w:val="0"/>
              <w:spacing w:after="160"/>
              <w:jc w:val="center"/>
              <w:rPr>
                <w:rFonts w:ascii="GHEA Grapalat" w:hAnsi="GHEA Grapalat"/>
                <w:sz w:val="16"/>
                <w:szCs w:val="16"/>
              </w:rPr>
            </w:pPr>
            <w:r w:rsidRPr="00322E69">
              <w:rPr>
                <w:rFonts w:ascii="GHEA Grapalat" w:hAnsi="GHEA Grapalat"/>
                <w:sz w:val="16"/>
                <w:szCs w:val="16"/>
              </w:rPr>
              <w:t>179,8</w:t>
            </w:r>
          </w:p>
        </w:tc>
        <w:tc>
          <w:tcPr>
            <w:tcW w:w="855" w:type="dxa"/>
            <w:vAlign w:val="center"/>
          </w:tcPr>
          <w:p w14:paraId="7F44C77E" w14:textId="4F7CFE2E" w:rsidR="00322E69" w:rsidRPr="008F60F7" w:rsidRDefault="00322E69" w:rsidP="00322E69">
            <w:pPr>
              <w:widowControl w:val="0"/>
              <w:jc w:val="center"/>
              <w:rPr>
                <w:rFonts w:ascii="GHEA Grapalat" w:hAnsi="GHEA Grapalat"/>
                <w:sz w:val="16"/>
                <w:szCs w:val="16"/>
              </w:rPr>
            </w:pPr>
          </w:p>
        </w:tc>
        <w:tc>
          <w:tcPr>
            <w:tcW w:w="846" w:type="dxa"/>
            <w:vAlign w:val="center"/>
          </w:tcPr>
          <w:p w14:paraId="0CA63213" w14:textId="04F9B3BF"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5EDBBBC5" w14:textId="3BA164CF"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EBF6F9A" w14:textId="4C1E7579"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62928318" w14:textId="77777777" w:rsidTr="00322E69">
        <w:trPr>
          <w:trHeight w:val="246"/>
          <w:jc w:val="center"/>
        </w:trPr>
        <w:tc>
          <w:tcPr>
            <w:tcW w:w="777" w:type="dxa"/>
            <w:vAlign w:val="center"/>
          </w:tcPr>
          <w:p w14:paraId="3FAA003E" w14:textId="27344B53" w:rsidR="00322E69" w:rsidRPr="001A1CC9" w:rsidRDefault="00322E69" w:rsidP="00322E69">
            <w:pPr>
              <w:widowControl w:val="0"/>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28F2DE26"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15614200</w:t>
            </w:r>
          </w:p>
        </w:tc>
        <w:tc>
          <w:tcPr>
            <w:tcW w:w="1276" w:type="dxa"/>
            <w:vAlign w:val="center"/>
          </w:tcPr>
          <w:p w14:paraId="3BE07F79" w14:textId="7972195D"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Рис</w:t>
            </w:r>
          </w:p>
        </w:tc>
        <w:tc>
          <w:tcPr>
            <w:tcW w:w="1134" w:type="dxa"/>
            <w:vAlign w:val="center"/>
          </w:tcPr>
          <w:p w14:paraId="2E87144F" w14:textId="77777777" w:rsidR="00322E69" w:rsidRPr="00D071E5" w:rsidRDefault="00322E69" w:rsidP="00322E69">
            <w:pPr>
              <w:widowControl w:val="0"/>
              <w:rPr>
                <w:rFonts w:ascii="GHEA Grapalat" w:hAnsi="GHEA Grapalat"/>
                <w:sz w:val="16"/>
                <w:szCs w:val="16"/>
              </w:rPr>
            </w:pPr>
          </w:p>
        </w:tc>
        <w:tc>
          <w:tcPr>
            <w:tcW w:w="3827" w:type="dxa"/>
            <w:vAlign w:val="center"/>
          </w:tcPr>
          <w:p w14:paraId="0F22DBE4" w14:textId="39CC6DF8" w:rsidR="00322E69" w:rsidRPr="00D071E5" w:rsidRDefault="00322E69" w:rsidP="00322E69">
            <w:pPr>
              <w:widowControl w:val="0"/>
              <w:rPr>
                <w:rFonts w:ascii="GHEA Grapalat" w:hAnsi="GHEA Grapalat"/>
                <w:sz w:val="16"/>
                <w:szCs w:val="16"/>
              </w:rPr>
            </w:pPr>
            <w:r w:rsidRPr="009432D0">
              <w:rPr>
                <w:rFonts w:ascii="GHEA Grapalat" w:hAnsi="GHEA Grapalat"/>
                <w:sz w:val="16"/>
                <w:szCs w:val="16"/>
              </w:rPr>
              <w:t xml:space="preserve">ГОСТ ИСО 7301-2013, рис, высшего или высшего сорта шлифованный, </w:t>
            </w:r>
            <w:proofErr w:type="spellStart"/>
            <w:r w:rsidRPr="009432D0">
              <w:rPr>
                <w:rFonts w:ascii="GHEA Grapalat" w:hAnsi="GHEA Grapalat"/>
                <w:sz w:val="16"/>
                <w:szCs w:val="16"/>
              </w:rPr>
              <w:t>непропаренный</w:t>
            </w:r>
            <w:proofErr w:type="spellEnd"/>
            <w:r w:rsidRPr="009432D0">
              <w:rPr>
                <w:rFonts w:ascii="GHEA Grapalat" w:hAnsi="GHEA Grapalat"/>
                <w:sz w:val="16"/>
                <w:szCs w:val="16"/>
              </w:rPr>
              <w:t xml:space="preserve">,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w:t>
            </w:r>
            <w:r w:rsidRPr="009432D0">
              <w:rPr>
                <w:rFonts w:ascii="GHEA Grapalat" w:hAnsi="GHEA Grapalat"/>
                <w:sz w:val="16"/>
                <w:szCs w:val="16"/>
              </w:rPr>
              <w:lastRenderedPageBreak/>
              <w:t>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322E69" w:rsidRPr="009E7502" w:rsidRDefault="00322E69" w:rsidP="00322E69">
            <w:pPr>
              <w:widowControl w:val="0"/>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3485932" w14:textId="779F31C3" w:rsidR="00322E69" w:rsidRPr="008F60F7" w:rsidRDefault="00322E69" w:rsidP="00322E69">
            <w:pPr>
              <w:widowControl w:val="0"/>
              <w:jc w:val="center"/>
              <w:rPr>
                <w:rFonts w:ascii="GHEA Grapalat" w:hAnsi="GHEA Grapalat"/>
                <w:sz w:val="16"/>
                <w:szCs w:val="16"/>
              </w:rPr>
            </w:pPr>
          </w:p>
        </w:tc>
        <w:tc>
          <w:tcPr>
            <w:tcW w:w="992" w:type="dxa"/>
            <w:vAlign w:val="center"/>
          </w:tcPr>
          <w:p w14:paraId="3992BF96" w14:textId="43169BD3"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222,5</w:t>
            </w:r>
          </w:p>
        </w:tc>
        <w:tc>
          <w:tcPr>
            <w:tcW w:w="855" w:type="dxa"/>
            <w:vAlign w:val="center"/>
          </w:tcPr>
          <w:p w14:paraId="4DCCB109" w14:textId="093003E1" w:rsidR="00322E69" w:rsidRPr="008F60F7" w:rsidRDefault="00322E69" w:rsidP="00322E69">
            <w:pPr>
              <w:widowControl w:val="0"/>
              <w:jc w:val="center"/>
              <w:rPr>
                <w:rFonts w:ascii="GHEA Grapalat" w:hAnsi="GHEA Grapalat"/>
                <w:sz w:val="16"/>
                <w:szCs w:val="16"/>
              </w:rPr>
            </w:pPr>
          </w:p>
        </w:tc>
        <w:tc>
          <w:tcPr>
            <w:tcW w:w="846" w:type="dxa"/>
            <w:vAlign w:val="center"/>
          </w:tcPr>
          <w:p w14:paraId="40B0946A" w14:textId="7A7166F9"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513A80CC" w14:textId="39A52840"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C6BE73A" w14:textId="1B975D29"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3C0D3C80" w14:textId="77777777" w:rsidTr="00322E69">
        <w:trPr>
          <w:trHeight w:val="246"/>
          <w:jc w:val="center"/>
        </w:trPr>
        <w:tc>
          <w:tcPr>
            <w:tcW w:w="777" w:type="dxa"/>
            <w:vAlign w:val="center"/>
          </w:tcPr>
          <w:p w14:paraId="5559F285" w14:textId="1C3A7BA8" w:rsidR="00322E69" w:rsidRPr="001A1CC9" w:rsidRDefault="00322E69" w:rsidP="00322E69">
            <w:pPr>
              <w:widowControl w:val="0"/>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6B9CC87" w14:textId="45ECB1B4"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3221110</w:t>
            </w:r>
          </w:p>
        </w:tc>
        <w:tc>
          <w:tcPr>
            <w:tcW w:w="1276" w:type="dxa"/>
            <w:vAlign w:val="center"/>
          </w:tcPr>
          <w:p w14:paraId="50E84CAE" w14:textId="2D9D9C68"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Морковь</w:t>
            </w:r>
          </w:p>
        </w:tc>
        <w:tc>
          <w:tcPr>
            <w:tcW w:w="1134" w:type="dxa"/>
            <w:vAlign w:val="center"/>
          </w:tcPr>
          <w:p w14:paraId="7AD28FF1" w14:textId="77777777" w:rsidR="00322E69" w:rsidRPr="00D071E5" w:rsidRDefault="00322E69" w:rsidP="00322E69">
            <w:pPr>
              <w:widowControl w:val="0"/>
              <w:rPr>
                <w:rFonts w:ascii="GHEA Grapalat" w:hAnsi="GHEA Grapalat"/>
                <w:sz w:val="16"/>
                <w:szCs w:val="16"/>
              </w:rPr>
            </w:pPr>
          </w:p>
        </w:tc>
        <w:tc>
          <w:tcPr>
            <w:tcW w:w="3827" w:type="dxa"/>
            <w:vAlign w:val="center"/>
          </w:tcPr>
          <w:p w14:paraId="091336A6" w14:textId="77777777" w:rsidR="00322E69" w:rsidRPr="009432D0" w:rsidRDefault="00322E69" w:rsidP="00322E69">
            <w:pPr>
              <w:widowControl w:val="0"/>
              <w:jc w:val="center"/>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7AE8FD7E" w14:textId="4124287D" w:rsidR="00322E69" w:rsidRPr="00D071E5" w:rsidRDefault="00322E69" w:rsidP="00322E69">
            <w:pPr>
              <w:widowControl w:val="0"/>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5751CF2C" w14:textId="386D41C3" w:rsidR="00322E69" w:rsidRPr="009E7502" w:rsidRDefault="00322E69" w:rsidP="00322E69">
            <w:pPr>
              <w:widowControl w:val="0"/>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31450A3D" w:rsidR="00322E69" w:rsidRPr="008F60F7" w:rsidRDefault="00322E69" w:rsidP="00322E69">
            <w:pPr>
              <w:widowControl w:val="0"/>
              <w:jc w:val="center"/>
              <w:rPr>
                <w:rFonts w:ascii="GHEA Grapalat" w:hAnsi="GHEA Grapalat"/>
                <w:sz w:val="16"/>
                <w:szCs w:val="16"/>
              </w:rPr>
            </w:pPr>
          </w:p>
        </w:tc>
        <w:tc>
          <w:tcPr>
            <w:tcW w:w="992" w:type="dxa"/>
            <w:vAlign w:val="center"/>
          </w:tcPr>
          <w:p w14:paraId="39D786E9" w14:textId="1435163F"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137,2</w:t>
            </w:r>
          </w:p>
        </w:tc>
        <w:tc>
          <w:tcPr>
            <w:tcW w:w="855" w:type="dxa"/>
            <w:vAlign w:val="center"/>
          </w:tcPr>
          <w:p w14:paraId="1C5F77E2" w14:textId="12118810" w:rsidR="00322E69" w:rsidRPr="008F60F7" w:rsidRDefault="00322E69" w:rsidP="00322E69">
            <w:pPr>
              <w:widowControl w:val="0"/>
              <w:jc w:val="center"/>
              <w:rPr>
                <w:rFonts w:ascii="GHEA Grapalat" w:hAnsi="GHEA Grapalat"/>
                <w:sz w:val="16"/>
                <w:szCs w:val="16"/>
              </w:rPr>
            </w:pPr>
          </w:p>
        </w:tc>
        <w:tc>
          <w:tcPr>
            <w:tcW w:w="846" w:type="dxa"/>
            <w:vAlign w:val="center"/>
          </w:tcPr>
          <w:p w14:paraId="1586C769" w14:textId="6B884E53"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6E9CC45C" w14:textId="1005EAEE"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0F25E6A0" w14:textId="0C8128C9"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0902673F" w14:textId="77777777" w:rsidTr="00322E69">
        <w:trPr>
          <w:trHeight w:val="246"/>
          <w:jc w:val="center"/>
        </w:trPr>
        <w:tc>
          <w:tcPr>
            <w:tcW w:w="777" w:type="dxa"/>
            <w:vAlign w:val="center"/>
          </w:tcPr>
          <w:p w14:paraId="47539D17" w14:textId="621E0D01"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6DBE59C2" w14:textId="1566547D"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3222128</w:t>
            </w:r>
          </w:p>
        </w:tc>
        <w:tc>
          <w:tcPr>
            <w:tcW w:w="1276" w:type="dxa"/>
            <w:vAlign w:val="center"/>
          </w:tcPr>
          <w:p w14:paraId="3A8651A7" w14:textId="12860239"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Яблоко</w:t>
            </w:r>
          </w:p>
        </w:tc>
        <w:tc>
          <w:tcPr>
            <w:tcW w:w="1134" w:type="dxa"/>
            <w:vAlign w:val="center"/>
          </w:tcPr>
          <w:p w14:paraId="4DF735FB" w14:textId="77777777" w:rsidR="00322E69" w:rsidRPr="00D071E5" w:rsidRDefault="00322E69" w:rsidP="00322E69">
            <w:pPr>
              <w:widowControl w:val="0"/>
              <w:rPr>
                <w:rFonts w:ascii="GHEA Grapalat" w:hAnsi="GHEA Grapalat"/>
                <w:sz w:val="16"/>
                <w:szCs w:val="16"/>
              </w:rPr>
            </w:pPr>
          </w:p>
        </w:tc>
        <w:tc>
          <w:tcPr>
            <w:tcW w:w="3827" w:type="dxa"/>
            <w:vAlign w:val="center"/>
          </w:tcPr>
          <w:p w14:paraId="1FDEAE82" w14:textId="6EEA5390" w:rsidR="00322E69" w:rsidRPr="0018292F" w:rsidRDefault="00322E69" w:rsidP="00322E69">
            <w:pPr>
              <w:widowControl w:val="0"/>
              <w:rPr>
                <w:rFonts w:ascii="GHEA Grapalat" w:hAnsi="GHEA Grapalat"/>
                <w:sz w:val="16"/>
                <w:szCs w:val="16"/>
              </w:rPr>
            </w:pPr>
            <w:r w:rsidRPr="009432D0">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3CD98047" w14:textId="77777777" w:rsidR="00322E69" w:rsidRPr="009E7502" w:rsidRDefault="00322E69" w:rsidP="00322E69">
            <w:pPr>
              <w:widowControl w:val="0"/>
              <w:rPr>
                <w:rFonts w:ascii="GHEA Grapalat" w:hAnsi="GHEA Grapalat"/>
                <w:sz w:val="16"/>
                <w:szCs w:val="16"/>
              </w:rPr>
            </w:pPr>
          </w:p>
        </w:tc>
        <w:tc>
          <w:tcPr>
            <w:tcW w:w="1134" w:type="dxa"/>
            <w:vAlign w:val="center"/>
          </w:tcPr>
          <w:p w14:paraId="7F1AEF78" w14:textId="77777777" w:rsidR="00322E69" w:rsidRPr="003662D9" w:rsidRDefault="00322E69" w:rsidP="00322E69">
            <w:pPr>
              <w:widowControl w:val="0"/>
              <w:jc w:val="center"/>
              <w:rPr>
                <w:rFonts w:ascii="GHEA Grapalat" w:hAnsi="GHEA Grapalat"/>
                <w:sz w:val="16"/>
                <w:szCs w:val="16"/>
              </w:rPr>
            </w:pPr>
          </w:p>
        </w:tc>
        <w:tc>
          <w:tcPr>
            <w:tcW w:w="992" w:type="dxa"/>
            <w:vAlign w:val="center"/>
          </w:tcPr>
          <w:p w14:paraId="4761B9F7" w14:textId="32FFEBC1"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927,0</w:t>
            </w:r>
          </w:p>
        </w:tc>
        <w:tc>
          <w:tcPr>
            <w:tcW w:w="855" w:type="dxa"/>
            <w:vAlign w:val="center"/>
          </w:tcPr>
          <w:p w14:paraId="0B281DD0" w14:textId="77777777" w:rsidR="00322E69" w:rsidRPr="003662D9" w:rsidRDefault="00322E69" w:rsidP="00322E69">
            <w:pPr>
              <w:widowControl w:val="0"/>
              <w:jc w:val="center"/>
              <w:rPr>
                <w:rFonts w:ascii="GHEA Grapalat" w:hAnsi="GHEA Grapalat"/>
                <w:sz w:val="16"/>
                <w:szCs w:val="16"/>
              </w:rPr>
            </w:pPr>
          </w:p>
        </w:tc>
        <w:tc>
          <w:tcPr>
            <w:tcW w:w="846" w:type="dxa"/>
            <w:vAlign w:val="center"/>
          </w:tcPr>
          <w:p w14:paraId="1D0C6951" w14:textId="77777777" w:rsidR="00322E69" w:rsidRPr="003662D9" w:rsidRDefault="00322E69" w:rsidP="00322E69">
            <w:pPr>
              <w:widowControl w:val="0"/>
              <w:jc w:val="center"/>
              <w:rPr>
                <w:rFonts w:ascii="GHEA Grapalat" w:hAnsi="GHEA Grapalat"/>
                <w:sz w:val="16"/>
                <w:szCs w:val="16"/>
              </w:rPr>
            </w:pPr>
          </w:p>
        </w:tc>
        <w:tc>
          <w:tcPr>
            <w:tcW w:w="801" w:type="dxa"/>
            <w:vAlign w:val="center"/>
          </w:tcPr>
          <w:p w14:paraId="0030F71C" w14:textId="77777777" w:rsidR="00322E69" w:rsidRPr="00921E94" w:rsidRDefault="00322E69" w:rsidP="00322E69">
            <w:pPr>
              <w:widowControl w:val="0"/>
              <w:rPr>
                <w:rFonts w:ascii="GHEA Grapalat" w:hAnsi="GHEA Grapalat"/>
                <w:sz w:val="16"/>
                <w:szCs w:val="16"/>
              </w:rPr>
            </w:pPr>
          </w:p>
        </w:tc>
        <w:tc>
          <w:tcPr>
            <w:tcW w:w="1467" w:type="dxa"/>
            <w:vAlign w:val="center"/>
          </w:tcPr>
          <w:p w14:paraId="7184A6DD" w14:textId="5B2BF064" w:rsidR="00322E69" w:rsidRPr="005018EF"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2875CC81" w14:textId="77777777" w:rsidTr="00322E69">
        <w:trPr>
          <w:trHeight w:val="246"/>
          <w:jc w:val="center"/>
        </w:trPr>
        <w:tc>
          <w:tcPr>
            <w:tcW w:w="777" w:type="dxa"/>
            <w:vAlign w:val="center"/>
          </w:tcPr>
          <w:p w14:paraId="44FCB783" w14:textId="357A01C4" w:rsidR="00322E69" w:rsidRPr="001A1CC9" w:rsidRDefault="00322E69" w:rsidP="00322E69">
            <w:pPr>
              <w:widowControl w:val="0"/>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E19033E" w14:textId="27D362E9"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3221410</w:t>
            </w:r>
          </w:p>
        </w:tc>
        <w:tc>
          <w:tcPr>
            <w:tcW w:w="1276" w:type="dxa"/>
            <w:vAlign w:val="center"/>
          </w:tcPr>
          <w:p w14:paraId="109E3585" w14:textId="12E766C8"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Капуста</w:t>
            </w:r>
          </w:p>
        </w:tc>
        <w:tc>
          <w:tcPr>
            <w:tcW w:w="1134" w:type="dxa"/>
            <w:vAlign w:val="center"/>
          </w:tcPr>
          <w:p w14:paraId="2077FA8C" w14:textId="77777777" w:rsidR="00322E69" w:rsidRPr="00D071E5" w:rsidRDefault="00322E69" w:rsidP="00322E69">
            <w:pPr>
              <w:widowControl w:val="0"/>
              <w:rPr>
                <w:rFonts w:ascii="GHEA Grapalat" w:hAnsi="GHEA Grapalat"/>
                <w:sz w:val="16"/>
                <w:szCs w:val="16"/>
              </w:rPr>
            </w:pPr>
          </w:p>
        </w:tc>
        <w:tc>
          <w:tcPr>
            <w:tcW w:w="3827" w:type="dxa"/>
            <w:vAlign w:val="center"/>
          </w:tcPr>
          <w:p w14:paraId="35D38E6C" w14:textId="19D0D560" w:rsidR="00322E69" w:rsidRPr="00D071E5" w:rsidRDefault="00322E69" w:rsidP="00322E69">
            <w:pPr>
              <w:widowControl w:val="0"/>
              <w:rPr>
                <w:rFonts w:ascii="GHEA Grapalat" w:hAnsi="GHEA Grapalat"/>
                <w:sz w:val="16"/>
                <w:szCs w:val="16"/>
              </w:rPr>
            </w:pPr>
            <w:r w:rsidRPr="009432D0">
              <w:rPr>
                <w:rFonts w:ascii="GHEA Grapalat" w:hAnsi="GHEA Grapalat"/>
                <w:sz w:val="16"/>
                <w:szCs w:val="16"/>
              </w:rPr>
              <w:t xml:space="preserve">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w:t>
            </w:r>
            <w:proofErr w:type="spellStart"/>
            <w:r w:rsidRPr="009432D0">
              <w:rPr>
                <w:rFonts w:ascii="GHEA Grapalat" w:hAnsi="GHEA Grapalat"/>
                <w:sz w:val="16"/>
                <w:szCs w:val="16"/>
              </w:rPr>
              <w:t>подмороженности</w:t>
            </w:r>
            <w:proofErr w:type="spellEnd"/>
            <w:r w:rsidRPr="009432D0">
              <w:rPr>
                <w:rFonts w:ascii="GHEA Grapalat" w:hAnsi="GHEA Grapalat"/>
                <w:sz w:val="16"/>
                <w:szCs w:val="16"/>
              </w:rPr>
              <w:t>,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100B9C9B" w14:textId="2DCF38A9" w:rsidR="00322E69" w:rsidRPr="009E7502" w:rsidRDefault="00322E69" w:rsidP="00322E69">
            <w:pPr>
              <w:widowControl w:val="0"/>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40A69E80" w:rsidR="00322E69" w:rsidRPr="008F60F7" w:rsidRDefault="00322E69" w:rsidP="00322E69">
            <w:pPr>
              <w:widowControl w:val="0"/>
              <w:jc w:val="center"/>
              <w:rPr>
                <w:rFonts w:ascii="GHEA Grapalat" w:hAnsi="GHEA Grapalat"/>
                <w:sz w:val="16"/>
                <w:szCs w:val="16"/>
              </w:rPr>
            </w:pPr>
          </w:p>
        </w:tc>
        <w:tc>
          <w:tcPr>
            <w:tcW w:w="992" w:type="dxa"/>
            <w:vAlign w:val="center"/>
          </w:tcPr>
          <w:p w14:paraId="5A7ED366" w14:textId="7A4D15DD"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630,4</w:t>
            </w:r>
          </w:p>
        </w:tc>
        <w:tc>
          <w:tcPr>
            <w:tcW w:w="855" w:type="dxa"/>
            <w:vAlign w:val="center"/>
          </w:tcPr>
          <w:p w14:paraId="4E80D848" w14:textId="459D7F91" w:rsidR="00322E69" w:rsidRPr="008F60F7" w:rsidRDefault="00322E69" w:rsidP="00322E69">
            <w:pPr>
              <w:widowControl w:val="0"/>
              <w:jc w:val="center"/>
              <w:rPr>
                <w:rFonts w:ascii="GHEA Grapalat" w:hAnsi="GHEA Grapalat"/>
                <w:sz w:val="16"/>
                <w:szCs w:val="16"/>
              </w:rPr>
            </w:pPr>
          </w:p>
        </w:tc>
        <w:tc>
          <w:tcPr>
            <w:tcW w:w="846" w:type="dxa"/>
            <w:vAlign w:val="center"/>
          </w:tcPr>
          <w:p w14:paraId="3FF60F08" w14:textId="76ED5858"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5DAB8DAE" w14:textId="3497ED99"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19673C02" w14:textId="2CDFA312"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39C25331" w14:textId="77777777" w:rsidTr="00322E69">
        <w:trPr>
          <w:trHeight w:val="246"/>
          <w:jc w:val="center"/>
        </w:trPr>
        <w:tc>
          <w:tcPr>
            <w:tcW w:w="777" w:type="dxa"/>
            <w:vAlign w:val="center"/>
          </w:tcPr>
          <w:p w14:paraId="37AF753F" w14:textId="24A29478"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6131C727" w14:textId="033A1FDD"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3221100</w:t>
            </w:r>
          </w:p>
        </w:tc>
        <w:tc>
          <w:tcPr>
            <w:tcW w:w="1276" w:type="dxa"/>
            <w:vAlign w:val="center"/>
          </w:tcPr>
          <w:p w14:paraId="4DB21821" w14:textId="1950A26B"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Свекла</w:t>
            </w:r>
          </w:p>
        </w:tc>
        <w:tc>
          <w:tcPr>
            <w:tcW w:w="1134" w:type="dxa"/>
            <w:vAlign w:val="center"/>
          </w:tcPr>
          <w:p w14:paraId="44549895" w14:textId="77777777" w:rsidR="00322E69" w:rsidRPr="00D071E5" w:rsidRDefault="00322E69" w:rsidP="00322E69">
            <w:pPr>
              <w:widowControl w:val="0"/>
              <w:rPr>
                <w:rFonts w:ascii="GHEA Grapalat" w:hAnsi="GHEA Grapalat"/>
                <w:sz w:val="16"/>
                <w:szCs w:val="16"/>
              </w:rPr>
            </w:pPr>
          </w:p>
        </w:tc>
        <w:tc>
          <w:tcPr>
            <w:tcW w:w="3827" w:type="dxa"/>
            <w:vAlign w:val="center"/>
          </w:tcPr>
          <w:p w14:paraId="7C6E69DC" w14:textId="5A6FBB32" w:rsidR="00322E69" w:rsidRPr="009E7502" w:rsidRDefault="00322E69" w:rsidP="00322E69">
            <w:pPr>
              <w:widowControl w:val="0"/>
              <w:rPr>
                <w:rFonts w:ascii="GHEA Grapalat" w:hAnsi="GHEA Grapalat"/>
                <w:sz w:val="16"/>
                <w:szCs w:val="16"/>
              </w:rPr>
            </w:pPr>
            <w:r w:rsidRPr="009432D0">
              <w:rPr>
                <w:rFonts w:ascii="GHEA Grapalat" w:hAnsi="GHEA Grapalat"/>
                <w:sz w:val="16"/>
                <w:szCs w:val="16"/>
              </w:rPr>
              <w:t xml:space="preserve">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w:t>
            </w:r>
            <w:r w:rsidRPr="009432D0">
              <w:rPr>
                <w:rFonts w:ascii="GHEA Grapalat" w:hAnsi="GHEA Grapalat"/>
                <w:sz w:val="16"/>
                <w:szCs w:val="16"/>
              </w:rPr>
              <w:lastRenderedPageBreak/>
              <w:t>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tcPr>
          <w:p w14:paraId="32E0260B" w14:textId="32A380A9"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lastRenderedPageBreak/>
              <w:t>кг</w:t>
            </w:r>
          </w:p>
        </w:tc>
        <w:tc>
          <w:tcPr>
            <w:tcW w:w="1134" w:type="dxa"/>
            <w:vAlign w:val="center"/>
          </w:tcPr>
          <w:p w14:paraId="5C20370E" w14:textId="531B7442" w:rsidR="00322E69" w:rsidRPr="008F60F7" w:rsidRDefault="00322E69" w:rsidP="00322E69">
            <w:pPr>
              <w:widowControl w:val="0"/>
              <w:jc w:val="center"/>
              <w:rPr>
                <w:rFonts w:ascii="GHEA Grapalat" w:hAnsi="GHEA Grapalat"/>
                <w:sz w:val="16"/>
                <w:szCs w:val="16"/>
              </w:rPr>
            </w:pPr>
          </w:p>
        </w:tc>
        <w:tc>
          <w:tcPr>
            <w:tcW w:w="992" w:type="dxa"/>
            <w:vAlign w:val="center"/>
          </w:tcPr>
          <w:p w14:paraId="5AED03BA" w14:textId="6E8022F7"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83,4</w:t>
            </w:r>
          </w:p>
        </w:tc>
        <w:tc>
          <w:tcPr>
            <w:tcW w:w="855" w:type="dxa"/>
            <w:vAlign w:val="center"/>
          </w:tcPr>
          <w:p w14:paraId="51B4E923" w14:textId="4633A887" w:rsidR="00322E69" w:rsidRPr="008F60F7" w:rsidRDefault="00322E69" w:rsidP="00322E69">
            <w:pPr>
              <w:widowControl w:val="0"/>
              <w:jc w:val="center"/>
              <w:rPr>
                <w:rFonts w:ascii="GHEA Grapalat" w:hAnsi="GHEA Grapalat"/>
                <w:sz w:val="16"/>
                <w:szCs w:val="16"/>
              </w:rPr>
            </w:pPr>
          </w:p>
        </w:tc>
        <w:tc>
          <w:tcPr>
            <w:tcW w:w="846" w:type="dxa"/>
            <w:vAlign w:val="center"/>
          </w:tcPr>
          <w:p w14:paraId="2460B324" w14:textId="0A631A76"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2CC5343C" w14:textId="6774ED96"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471B891" w14:textId="2DB468BF"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13670B51" w14:textId="77777777" w:rsidTr="00322E69">
        <w:trPr>
          <w:trHeight w:val="246"/>
          <w:jc w:val="center"/>
        </w:trPr>
        <w:tc>
          <w:tcPr>
            <w:tcW w:w="777" w:type="dxa"/>
            <w:vAlign w:val="center"/>
          </w:tcPr>
          <w:p w14:paraId="1E32DE96" w14:textId="1D46A510"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2091EE32" w14:textId="59B955C1"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15311100</w:t>
            </w:r>
          </w:p>
        </w:tc>
        <w:tc>
          <w:tcPr>
            <w:tcW w:w="1276" w:type="dxa"/>
            <w:vAlign w:val="center"/>
          </w:tcPr>
          <w:p w14:paraId="196BB581" w14:textId="027D766B"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Картофель</w:t>
            </w:r>
          </w:p>
        </w:tc>
        <w:tc>
          <w:tcPr>
            <w:tcW w:w="1134" w:type="dxa"/>
            <w:vAlign w:val="center"/>
          </w:tcPr>
          <w:p w14:paraId="541ED853" w14:textId="77777777" w:rsidR="00322E69" w:rsidRPr="00D071E5" w:rsidRDefault="00322E69" w:rsidP="00322E69">
            <w:pPr>
              <w:widowControl w:val="0"/>
              <w:rPr>
                <w:rFonts w:ascii="GHEA Grapalat" w:hAnsi="GHEA Grapalat"/>
                <w:sz w:val="16"/>
                <w:szCs w:val="16"/>
              </w:rPr>
            </w:pPr>
          </w:p>
        </w:tc>
        <w:tc>
          <w:tcPr>
            <w:tcW w:w="3827" w:type="dxa"/>
            <w:vAlign w:val="center"/>
          </w:tcPr>
          <w:p w14:paraId="3E5DC66A" w14:textId="7DF8989D" w:rsidR="00322E69" w:rsidRPr="003E1950" w:rsidRDefault="00322E69" w:rsidP="00322E69">
            <w:pPr>
              <w:widowControl w:val="0"/>
              <w:rPr>
                <w:rFonts w:ascii="GHEA Grapalat" w:hAnsi="GHEA Grapalat"/>
                <w:sz w:val="16"/>
                <w:szCs w:val="16"/>
              </w:rPr>
            </w:pPr>
            <w:r w:rsidRPr="009432D0">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tcPr>
          <w:p w14:paraId="2E919751" w14:textId="458BA2BE"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t>кг</w:t>
            </w:r>
          </w:p>
        </w:tc>
        <w:tc>
          <w:tcPr>
            <w:tcW w:w="1134" w:type="dxa"/>
            <w:vAlign w:val="center"/>
          </w:tcPr>
          <w:p w14:paraId="2266CADB" w14:textId="5F47E70F" w:rsidR="00322E69" w:rsidRPr="008F60F7" w:rsidRDefault="00322E69" w:rsidP="00322E69">
            <w:pPr>
              <w:widowControl w:val="0"/>
              <w:jc w:val="center"/>
              <w:rPr>
                <w:rFonts w:ascii="GHEA Grapalat" w:hAnsi="GHEA Grapalat"/>
                <w:sz w:val="16"/>
                <w:szCs w:val="16"/>
              </w:rPr>
            </w:pPr>
          </w:p>
        </w:tc>
        <w:tc>
          <w:tcPr>
            <w:tcW w:w="992" w:type="dxa"/>
            <w:vAlign w:val="center"/>
          </w:tcPr>
          <w:p w14:paraId="5C80F186" w14:textId="1DFEDF90"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241,0</w:t>
            </w:r>
          </w:p>
        </w:tc>
        <w:tc>
          <w:tcPr>
            <w:tcW w:w="855" w:type="dxa"/>
            <w:vAlign w:val="center"/>
          </w:tcPr>
          <w:p w14:paraId="59BE83D6" w14:textId="46D52E7D" w:rsidR="00322E69" w:rsidRPr="008F60F7" w:rsidRDefault="00322E69" w:rsidP="00322E69">
            <w:pPr>
              <w:widowControl w:val="0"/>
              <w:jc w:val="center"/>
              <w:rPr>
                <w:rFonts w:ascii="GHEA Grapalat" w:hAnsi="GHEA Grapalat"/>
                <w:sz w:val="16"/>
                <w:szCs w:val="16"/>
              </w:rPr>
            </w:pPr>
          </w:p>
        </w:tc>
        <w:tc>
          <w:tcPr>
            <w:tcW w:w="846" w:type="dxa"/>
            <w:vAlign w:val="center"/>
          </w:tcPr>
          <w:p w14:paraId="7CD480A1" w14:textId="16FAE953"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7F57A329" w14:textId="0BCB878F"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01B53B4" w14:textId="49DDFE85"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3297C30F" w14:textId="77777777" w:rsidTr="00322E69">
        <w:trPr>
          <w:trHeight w:val="246"/>
          <w:jc w:val="center"/>
        </w:trPr>
        <w:tc>
          <w:tcPr>
            <w:tcW w:w="777" w:type="dxa"/>
            <w:vAlign w:val="center"/>
          </w:tcPr>
          <w:p w14:paraId="32392EB2" w14:textId="0322F3F7"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56C136E2" w14:textId="6158E859"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15112150</w:t>
            </w:r>
          </w:p>
        </w:tc>
        <w:tc>
          <w:tcPr>
            <w:tcW w:w="1276" w:type="dxa"/>
            <w:vAlign w:val="center"/>
          </w:tcPr>
          <w:p w14:paraId="4D635C3C" w14:textId="53F2FDF5"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Куриная грудка</w:t>
            </w:r>
          </w:p>
        </w:tc>
        <w:tc>
          <w:tcPr>
            <w:tcW w:w="1134" w:type="dxa"/>
            <w:vAlign w:val="center"/>
          </w:tcPr>
          <w:p w14:paraId="77D6455B" w14:textId="77777777" w:rsidR="00322E69" w:rsidRPr="00D071E5" w:rsidRDefault="00322E69" w:rsidP="00322E69">
            <w:pPr>
              <w:widowControl w:val="0"/>
              <w:rPr>
                <w:rFonts w:ascii="GHEA Grapalat" w:hAnsi="GHEA Grapalat"/>
                <w:sz w:val="16"/>
                <w:szCs w:val="16"/>
              </w:rPr>
            </w:pPr>
          </w:p>
        </w:tc>
        <w:tc>
          <w:tcPr>
            <w:tcW w:w="3827" w:type="dxa"/>
            <w:vAlign w:val="center"/>
          </w:tcPr>
          <w:p w14:paraId="722FB2E9" w14:textId="3A622934" w:rsidR="00322E69" w:rsidRPr="003E1950" w:rsidRDefault="00322E69" w:rsidP="00322E69">
            <w:pPr>
              <w:widowControl w:val="0"/>
              <w:rPr>
                <w:rFonts w:ascii="GHEA Grapalat" w:hAnsi="GHEA Grapalat"/>
                <w:sz w:val="16"/>
                <w:szCs w:val="16"/>
              </w:rPr>
            </w:pPr>
            <w:r w:rsidRPr="009432D0">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w:t>
            </w:r>
            <w:proofErr w:type="gramStart"/>
            <w:r w:rsidRPr="009432D0">
              <w:rPr>
                <w:rFonts w:ascii="GHEA Grapalat" w:hAnsi="GHEA Grapalat"/>
                <w:sz w:val="16"/>
                <w:szCs w:val="16"/>
              </w:rPr>
              <w:t>.</w:t>
            </w:r>
            <w:proofErr w:type="gramEnd"/>
            <w:r w:rsidRPr="009432D0">
              <w:rPr>
                <w:rFonts w:ascii="GHEA Grapalat" w:hAnsi="GHEA Grapalat"/>
                <w:sz w:val="16"/>
                <w:szCs w:val="16"/>
              </w:rPr>
              <w:t xml:space="preserve">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tcPr>
          <w:p w14:paraId="2AEF826B" w14:textId="18EF3A94"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t>кг</w:t>
            </w:r>
          </w:p>
        </w:tc>
        <w:tc>
          <w:tcPr>
            <w:tcW w:w="1134" w:type="dxa"/>
            <w:vAlign w:val="center"/>
          </w:tcPr>
          <w:p w14:paraId="416AFA65" w14:textId="6478178B" w:rsidR="00322E69" w:rsidRPr="008F60F7" w:rsidRDefault="00322E69" w:rsidP="00322E69">
            <w:pPr>
              <w:widowControl w:val="0"/>
              <w:jc w:val="center"/>
              <w:rPr>
                <w:rFonts w:ascii="GHEA Grapalat" w:hAnsi="GHEA Grapalat"/>
                <w:sz w:val="16"/>
                <w:szCs w:val="16"/>
              </w:rPr>
            </w:pPr>
          </w:p>
        </w:tc>
        <w:tc>
          <w:tcPr>
            <w:tcW w:w="992" w:type="dxa"/>
            <w:vAlign w:val="center"/>
          </w:tcPr>
          <w:p w14:paraId="4014BF05" w14:textId="27F141A6"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185,4</w:t>
            </w:r>
          </w:p>
        </w:tc>
        <w:tc>
          <w:tcPr>
            <w:tcW w:w="855" w:type="dxa"/>
            <w:vAlign w:val="center"/>
          </w:tcPr>
          <w:p w14:paraId="76F103D8" w14:textId="7B655D61" w:rsidR="00322E69" w:rsidRPr="008F60F7" w:rsidRDefault="00322E69" w:rsidP="00322E69">
            <w:pPr>
              <w:widowControl w:val="0"/>
              <w:jc w:val="center"/>
              <w:rPr>
                <w:rFonts w:ascii="GHEA Grapalat" w:hAnsi="GHEA Grapalat"/>
                <w:sz w:val="16"/>
                <w:szCs w:val="16"/>
              </w:rPr>
            </w:pPr>
          </w:p>
        </w:tc>
        <w:tc>
          <w:tcPr>
            <w:tcW w:w="846" w:type="dxa"/>
            <w:vAlign w:val="center"/>
          </w:tcPr>
          <w:p w14:paraId="172D7E4A" w14:textId="32D5E16E"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4752AA6F" w14:textId="1A1C3A4A"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9613E17" w14:textId="3CAE417A"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31B65E41" w14:textId="77777777" w:rsidTr="00322E69">
        <w:trPr>
          <w:trHeight w:val="246"/>
          <w:jc w:val="center"/>
        </w:trPr>
        <w:tc>
          <w:tcPr>
            <w:tcW w:w="777" w:type="dxa"/>
            <w:vAlign w:val="center"/>
          </w:tcPr>
          <w:p w14:paraId="6E5A1D5A" w14:textId="6C5A1D9E"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12250467" w14:textId="055EED06"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15811100</w:t>
            </w:r>
          </w:p>
        </w:tc>
        <w:tc>
          <w:tcPr>
            <w:tcW w:w="1276" w:type="dxa"/>
            <w:vAlign w:val="center"/>
          </w:tcPr>
          <w:p w14:paraId="31269CE4" w14:textId="6BB82744"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Хлеб</w:t>
            </w:r>
          </w:p>
        </w:tc>
        <w:tc>
          <w:tcPr>
            <w:tcW w:w="1134" w:type="dxa"/>
            <w:vAlign w:val="center"/>
          </w:tcPr>
          <w:p w14:paraId="315D9685" w14:textId="77777777" w:rsidR="00322E69" w:rsidRPr="00D071E5" w:rsidRDefault="00322E69" w:rsidP="00322E69">
            <w:pPr>
              <w:widowControl w:val="0"/>
              <w:rPr>
                <w:rFonts w:ascii="GHEA Grapalat" w:hAnsi="GHEA Grapalat"/>
                <w:sz w:val="16"/>
                <w:szCs w:val="16"/>
              </w:rPr>
            </w:pPr>
          </w:p>
        </w:tc>
        <w:tc>
          <w:tcPr>
            <w:tcW w:w="3827" w:type="dxa"/>
            <w:vAlign w:val="center"/>
          </w:tcPr>
          <w:p w14:paraId="6E642EED" w14:textId="66A59022" w:rsidR="00322E69" w:rsidRPr="003E1950" w:rsidRDefault="00322E69" w:rsidP="00322E69">
            <w:pPr>
              <w:widowControl w:val="0"/>
              <w:rPr>
                <w:rFonts w:ascii="GHEA Grapalat" w:hAnsi="GHEA Grapalat"/>
                <w:sz w:val="16"/>
                <w:szCs w:val="16"/>
              </w:rPr>
            </w:pPr>
            <w:r w:rsidRPr="009432D0">
              <w:rPr>
                <w:rFonts w:ascii="GHEA Grapalat" w:hAnsi="GHEA Grapalat"/>
                <w:sz w:val="16"/>
                <w:szCs w:val="16"/>
              </w:rPr>
              <w:t xml:space="preserve">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w:t>
            </w:r>
            <w:proofErr w:type="gramStart"/>
            <w:r w:rsidRPr="009432D0">
              <w:rPr>
                <w:rFonts w:ascii="GHEA Grapalat" w:hAnsi="GHEA Grapalat"/>
                <w:sz w:val="16"/>
                <w:szCs w:val="16"/>
              </w:rPr>
              <w:t>«О стандартизации»</w:t>
            </w:r>
            <w:proofErr w:type="gramEnd"/>
            <w:r w:rsidRPr="009432D0">
              <w:rPr>
                <w:rFonts w:ascii="GHEA Grapalat" w:hAnsi="GHEA Grapalat"/>
                <w:sz w:val="16"/>
                <w:szCs w:val="16"/>
              </w:rPr>
              <w:t xml:space="preserve"> технические характеристики продукции должны быть зарегистрированы и представлены при поставке продукции. Срок годности: выпекать в 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w:t>
            </w:r>
            <w:r w:rsidRPr="009432D0">
              <w:rPr>
                <w:rFonts w:ascii="GHEA Grapalat" w:hAnsi="GHEA Grapalat"/>
                <w:sz w:val="16"/>
                <w:szCs w:val="16"/>
              </w:rPr>
              <w:lastRenderedPageBreak/>
              <w:t>правовыми актами в области безопасности пищевой продукции.</w:t>
            </w:r>
          </w:p>
        </w:tc>
        <w:tc>
          <w:tcPr>
            <w:tcW w:w="851" w:type="dxa"/>
          </w:tcPr>
          <w:p w14:paraId="1469264C" w14:textId="2CA6F44B"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lastRenderedPageBreak/>
              <w:t>кг</w:t>
            </w:r>
          </w:p>
        </w:tc>
        <w:tc>
          <w:tcPr>
            <w:tcW w:w="1134" w:type="dxa"/>
            <w:vAlign w:val="center"/>
          </w:tcPr>
          <w:p w14:paraId="20EEF02D" w14:textId="6E2C1B51" w:rsidR="00322E69" w:rsidRPr="008F60F7" w:rsidRDefault="00322E69" w:rsidP="00322E69">
            <w:pPr>
              <w:widowControl w:val="0"/>
              <w:jc w:val="center"/>
              <w:rPr>
                <w:rFonts w:ascii="GHEA Grapalat" w:hAnsi="GHEA Grapalat"/>
                <w:sz w:val="16"/>
                <w:szCs w:val="16"/>
              </w:rPr>
            </w:pPr>
          </w:p>
        </w:tc>
        <w:tc>
          <w:tcPr>
            <w:tcW w:w="992" w:type="dxa"/>
            <w:vAlign w:val="center"/>
          </w:tcPr>
          <w:p w14:paraId="0980BB87" w14:textId="072E3640"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1390,5</w:t>
            </w:r>
          </w:p>
        </w:tc>
        <w:tc>
          <w:tcPr>
            <w:tcW w:w="855" w:type="dxa"/>
            <w:vAlign w:val="center"/>
          </w:tcPr>
          <w:p w14:paraId="2AA6E0F8" w14:textId="7ABC489F" w:rsidR="00322E69" w:rsidRPr="008F60F7" w:rsidRDefault="00322E69" w:rsidP="00322E69">
            <w:pPr>
              <w:widowControl w:val="0"/>
              <w:jc w:val="center"/>
              <w:rPr>
                <w:rFonts w:ascii="GHEA Grapalat" w:hAnsi="GHEA Grapalat"/>
                <w:sz w:val="16"/>
                <w:szCs w:val="16"/>
              </w:rPr>
            </w:pPr>
          </w:p>
        </w:tc>
        <w:tc>
          <w:tcPr>
            <w:tcW w:w="846" w:type="dxa"/>
            <w:vAlign w:val="center"/>
          </w:tcPr>
          <w:p w14:paraId="5F11430A" w14:textId="52360F5A"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3445B245" w14:textId="47F4EB58"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0D4E086" w14:textId="5B3FBBF7"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2C91F921" w14:textId="77777777" w:rsidTr="00322E69">
        <w:trPr>
          <w:trHeight w:val="246"/>
          <w:jc w:val="center"/>
        </w:trPr>
        <w:tc>
          <w:tcPr>
            <w:tcW w:w="777" w:type="dxa"/>
            <w:vAlign w:val="center"/>
          </w:tcPr>
          <w:p w14:paraId="2E15A1E3" w14:textId="2506D270"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EF05D1B" w14:textId="14D776FD"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15616000</w:t>
            </w:r>
          </w:p>
        </w:tc>
        <w:tc>
          <w:tcPr>
            <w:tcW w:w="1276" w:type="dxa"/>
            <w:vAlign w:val="center"/>
          </w:tcPr>
          <w:p w14:paraId="36308DE8" w14:textId="005DBBAA"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Гречиха</w:t>
            </w:r>
          </w:p>
        </w:tc>
        <w:tc>
          <w:tcPr>
            <w:tcW w:w="1134" w:type="dxa"/>
            <w:vAlign w:val="center"/>
          </w:tcPr>
          <w:p w14:paraId="7FC0C07D" w14:textId="77777777" w:rsidR="00322E69" w:rsidRPr="00D071E5" w:rsidRDefault="00322E69" w:rsidP="00322E69">
            <w:pPr>
              <w:widowControl w:val="0"/>
              <w:rPr>
                <w:rFonts w:ascii="GHEA Grapalat" w:hAnsi="GHEA Grapalat"/>
                <w:sz w:val="16"/>
                <w:szCs w:val="16"/>
              </w:rPr>
            </w:pPr>
          </w:p>
        </w:tc>
        <w:tc>
          <w:tcPr>
            <w:tcW w:w="3827" w:type="dxa"/>
            <w:vAlign w:val="center"/>
          </w:tcPr>
          <w:p w14:paraId="20A578FE" w14:textId="5F06B5A2" w:rsidR="00322E69" w:rsidRPr="003E1950" w:rsidRDefault="00322E69" w:rsidP="00322E69">
            <w:pPr>
              <w:widowControl w:val="0"/>
              <w:rPr>
                <w:rFonts w:ascii="GHEA Grapalat" w:hAnsi="GHEA Grapalat"/>
                <w:sz w:val="16"/>
                <w:szCs w:val="16"/>
              </w:rPr>
            </w:pPr>
            <w:r w:rsidRPr="009432D0">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tcPr>
          <w:p w14:paraId="071F6C3D" w14:textId="1BF6A163"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t>кг</w:t>
            </w:r>
          </w:p>
        </w:tc>
        <w:tc>
          <w:tcPr>
            <w:tcW w:w="1134" w:type="dxa"/>
            <w:vAlign w:val="center"/>
          </w:tcPr>
          <w:p w14:paraId="5B8809F8" w14:textId="2D20DAE1" w:rsidR="00322E69" w:rsidRPr="008F60F7" w:rsidRDefault="00322E69" w:rsidP="00322E69">
            <w:pPr>
              <w:widowControl w:val="0"/>
              <w:jc w:val="center"/>
              <w:rPr>
                <w:rFonts w:ascii="GHEA Grapalat" w:hAnsi="GHEA Grapalat"/>
                <w:sz w:val="16"/>
                <w:szCs w:val="16"/>
              </w:rPr>
            </w:pPr>
          </w:p>
        </w:tc>
        <w:tc>
          <w:tcPr>
            <w:tcW w:w="992" w:type="dxa"/>
            <w:vAlign w:val="center"/>
          </w:tcPr>
          <w:p w14:paraId="0CF35693" w14:textId="4C80B7F3"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185,4</w:t>
            </w:r>
          </w:p>
        </w:tc>
        <w:tc>
          <w:tcPr>
            <w:tcW w:w="855" w:type="dxa"/>
            <w:vAlign w:val="center"/>
          </w:tcPr>
          <w:p w14:paraId="6E4CF2F5" w14:textId="243AFBAB" w:rsidR="00322E69" w:rsidRPr="008F60F7" w:rsidRDefault="00322E69" w:rsidP="00322E69">
            <w:pPr>
              <w:widowControl w:val="0"/>
              <w:jc w:val="center"/>
              <w:rPr>
                <w:rFonts w:ascii="GHEA Grapalat" w:hAnsi="GHEA Grapalat"/>
                <w:sz w:val="16"/>
                <w:szCs w:val="16"/>
              </w:rPr>
            </w:pPr>
          </w:p>
        </w:tc>
        <w:tc>
          <w:tcPr>
            <w:tcW w:w="846" w:type="dxa"/>
            <w:vAlign w:val="center"/>
          </w:tcPr>
          <w:p w14:paraId="19118BA1" w14:textId="7EF7DA17"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5126653F" w14:textId="19F56D3B"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906FFD9" w14:textId="1D62A978"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6ABA3CCB" w14:textId="77777777" w:rsidTr="00322E69">
        <w:trPr>
          <w:trHeight w:val="246"/>
          <w:jc w:val="center"/>
        </w:trPr>
        <w:tc>
          <w:tcPr>
            <w:tcW w:w="777" w:type="dxa"/>
            <w:vAlign w:val="center"/>
          </w:tcPr>
          <w:p w14:paraId="26B90E04" w14:textId="20FA4F63"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45B6C39" w14:textId="7AA5E4A8"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3142510</w:t>
            </w:r>
          </w:p>
        </w:tc>
        <w:tc>
          <w:tcPr>
            <w:tcW w:w="1276" w:type="dxa"/>
            <w:vAlign w:val="center"/>
          </w:tcPr>
          <w:p w14:paraId="62538618" w14:textId="20FEC15D"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Яйцо</w:t>
            </w:r>
          </w:p>
        </w:tc>
        <w:tc>
          <w:tcPr>
            <w:tcW w:w="1134" w:type="dxa"/>
            <w:vAlign w:val="center"/>
          </w:tcPr>
          <w:p w14:paraId="394C3A2F" w14:textId="77777777" w:rsidR="00322E69" w:rsidRPr="00D071E5" w:rsidRDefault="00322E69" w:rsidP="00322E69">
            <w:pPr>
              <w:widowControl w:val="0"/>
              <w:rPr>
                <w:rFonts w:ascii="GHEA Grapalat" w:hAnsi="GHEA Grapalat"/>
                <w:sz w:val="16"/>
                <w:szCs w:val="16"/>
              </w:rPr>
            </w:pPr>
          </w:p>
        </w:tc>
        <w:tc>
          <w:tcPr>
            <w:tcW w:w="3827" w:type="dxa"/>
            <w:vAlign w:val="center"/>
          </w:tcPr>
          <w:p w14:paraId="1F72F4BA" w14:textId="77777777" w:rsidR="00322E69" w:rsidRPr="009432D0" w:rsidRDefault="00322E69" w:rsidP="00322E69">
            <w:pPr>
              <w:widowControl w:val="0"/>
              <w:jc w:val="center"/>
              <w:rPr>
                <w:rFonts w:ascii="GHEA Grapalat" w:hAnsi="GHEA Grapalat"/>
                <w:sz w:val="16"/>
                <w:szCs w:val="16"/>
              </w:rPr>
            </w:pPr>
            <w:r w:rsidRPr="009432D0">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3C60F364" w14:textId="18233420" w:rsidR="00322E69" w:rsidRPr="003E1950" w:rsidRDefault="00322E69" w:rsidP="00322E69">
            <w:pPr>
              <w:widowControl w:val="0"/>
              <w:rPr>
                <w:rFonts w:ascii="GHEA Grapalat" w:hAnsi="GHEA Grapalat"/>
                <w:sz w:val="16"/>
                <w:szCs w:val="16"/>
              </w:rPr>
            </w:pPr>
            <w:r w:rsidRPr="009432D0">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tcPr>
          <w:p w14:paraId="6E6626C1" w14:textId="5F9A1905"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t>кг</w:t>
            </w:r>
          </w:p>
        </w:tc>
        <w:tc>
          <w:tcPr>
            <w:tcW w:w="1134" w:type="dxa"/>
            <w:vAlign w:val="center"/>
          </w:tcPr>
          <w:p w14:paraId="5FE9BBBD" w14:textId="6079A54E" w:rsidR="00322E69" w:rsidRPr="008F60F7" w:rsidRDefault="00322E69" w:rsidP="00322E69">
            <w:pPr>
              <w:widowControl w:val="0"/>
              <w:jc w:val="center"/>
              <w:rPr>
                <w:rFonts w:ascii="GHEA Grapalat" w:hAnsi="GHEA Grapalat"/>
                <w:sz w:val="16"/>
                <w:szCs w:val="16"/>
              </w:rPr>
            </w:pPr>
          </w:p>
        </w:tc>
        <w:tc>
          <w:tcPr>
            <w:tcW w:w="992" w:type="dxa"/>
            <w:vAlign w:val="center"/>
          </w:tcPr>
          <w:p w14:paraId="24D424CB" w14:textId="6CBB3942"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3708,0</w:t>
            </w:r>
          </w:p>
        </w:tc>
        <w:tc>
          <w:tcPr>
            <w:tcW w:w="855" w:type="dxa"/>
            <w:vAlign w:val="center"/>
          </w:tcPr>
          <w:p w14:paraId="79943F22" w14:textId="05D58500" w:rsidR="00322E69" w:rsidRPr="008F60F7" w:rsidRDefault="00322E69" w:rsidP="00322E69">
            <w:pPr>
              <w:widowControl w:val="0"/>
              <w:jc w:val="center"/>
              <w:rPr>
                <w:rFonts w:ascii="GHEA Grapalat" w:hAnsi="GHEA Grapalat"/>
                <w:sz w:val="16"/>
                <w:szCs w:val="16"/>
              </w:rPr>
            </w:pPr>
          </w:p>
        </w:tc>
        <w:tc>
          <w:tcPr>
            <w:tcW w:w="846" w:type="dxa"/>
            <w:vAlign w:val="center"/>
          </w:tcPr>
          <w:p w14:paraId="4746EED1" w14:textId="0576A1DD"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07449E52" w14:textId="776C373D"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E7A73D2" w14:textId="03B584DA"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2E633A9C" w14:textId="77777777" w:rsidTr="00322E69">
        <w:trPr>
          <w:trHeight w:val="246"/>
          <w:jc w:val="center"/>
        </w:trPr>
        <w:tc>
          <w:tcPr>
            <w:tcW w:w="777" w:type="dxa"/>
            <w:vAlign w:val="center"/>
          </w:tcPr>
          <w:p w14:paraId="5632D8A2" w14:textId="2CEDA59C"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77AD9ADC" w14:textId="048988B9"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15851100</w:t>
            </w:r>
          </w:p>
        </w:tc>
        <w:tc>
          <w:tcPr>
            <w:tcW w:w="1276" w:type="dxa"/>
            <w:vAlign w:val="center"/>
          </w:tcPr>
          <w:p w14:paraId="5A1AEC39" w14:textId="6849C487"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Макаронные изделия</w:t>
            </w:r>
          </w:p>
        </w:tc>
        <w:tc>
          <w:tcPr>
            <w:tcW w:w="1134" w:type="dxa"/>
            <w:vAlign w:val="center"/>
          </w:tcPr>
          <w:p w14:paraId="55E51BC0" w14:textId="77777777" w:rsidR="00322E69" w:rsidRPr="00D071E5" w:rsidRDefault="00322E69" w:rsidP="00322E69">
            <w:pPr>
              <w:widowControl w:val="0"/>
              <w:rPr>
                <w:rFonts w:ascii="GHEA Grapalat" w:hAnsi="GHEA Grapalat"/>
                <w:sz w:val="16"/>
                <w:szCs w:val="16"/>
              </w:rPr>
            </w:pPr>
          </w:p>
        </w:tc>
        <w:tc>
          <w:tcPr>
            <w:tcW w:w="3827" w:type="dxa"/>
            <w:vAlign w:val="center"/>
          </w:tcPr>
          <w:p w14:paraId="4A587F8F" w14:textId="77777777" w:rsidR="00322E69" w:rsidRPr="009432D0" w:rsidRDefault="00322E69" w:rsidP="00322E69">
            <w:pPr>
              <w:widowControl w:val="0"/>
              <w:jc w:val="center"/>
              <w:rPr>
                <w:rFonts w:ascii="GHEA Grapalat" w:hAnsi="GHEA Grapalat"/>
                <w:sz w:val="16"/>
                <w:szCs w:val="16"/>
              </w:rPr>
            </w:pPr>
            <w:r w:rsidRPr="009432D0">
              <w:rPr>
                <w:rFonts w:ascii="GHEA Grapalat" w:hAnsi="GHEA Grapalat"/>
                <w:sz w:val="16"/>
                <w:szCs w:val="16"/>
              </w:rPr>
              <w:t xml:space="preserve">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w:t>
            </w:r>
            <w:proofErr w:type="spellStart"/>
            <w:r w:rsidRPr="009432D0">
              <w:rPr>
                <w:rFonts w:ascii="GHEA Grapalat" w:hAnsi="GHEA Grapalat"/>
                <w:sz w:val="16"/>
                <w:szCs w:val="16"/>
              </w:rPr>
              <w:t>неотжатые</w:t>
            </w:r>
            <w:proofErr w:type="spellEnd"/>
            <w:r w:rsidRPr="009432D0">
              <w:rPr>
                <w:rFonts w:ascii="GHEA Grapalat" w:hAnsi="GHEA Grapalat"/>
                <w:sz w:val="16"/>
                <w:szCs w:val="16"/>
              </w:rPr>
              <w:t>.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022/2011.нормативам N 2-III-4.9-01-2010, а маркировка - статье 9 Закона РА "О безопасности пищевых продуктов".</w:t>
            </w:r>
          </w:p>
          <w:p w14:paraId="516674CF" w14:textId="19937E14" w:rsidR="00322E69" w:rsidRPr="003E1950" w:rsidRDefault="00322E69" w:rsidP="00322E69">
            <w:pPr>
              <w:widowControl w:val="0"/>
              <w:rPr>
                <w:rFonts w:ascii="GHEA Grapalat" w:hAnsi="GHEA Grapalat"/>
                <w:sz w:val="16"/>
                <w:szCs w:val="16"/>
              </w:rPr>
            </w:pPr>
          </w:p>
        </w:tc>
        <w:tc>
          <w:tcPr>
            <w:tcW w:w="851" w:type="dxa"/>
          </w:tcPr>
          <w:p w14:paraId="629BFDCB" w14:textId="35BECEA7"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t>кг</w:t>
            </w:r>
          </w:p>
        </w:tc>
        <w:tc>
          <w:tcPr>
            <w:tcW w:w="1134" w:type="dxa"/>
            <w:vAlign w:val="center"/>
          </w:tcPr>
          <w:p w14:paraId="1564315C" w14:textId="35C78AB0" w:rsidR="00322E69" w:rsidRPr="008F60F7" w:rsidRDefault="00322E69" w:rsidP="00322E69">
            <w:pPr>
              <w:widowControl w:val="0"/>
              <w:jc w:val="center"/>
              <w:rPr>
                <w:rFonts w:ascii="GHEA Grapalat" w:hAnsi="GHEA Grapalat"/>
                <w:sz w:val="16"/>
                <w:szCs w:val="16"/>
              </w:rPr>
            </w:pPr>
          </w:p>
        </w:tc>
        <w:tc>
          <w:tcPr>
            <w:tcW w:w="992" w:type="dxa"/>
            <w:vAlign w:val="center"/>
          </w:tcPr>
          <w:p w14:paraId="3FC65D61" w14:textId="75ADA9E0"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185,4</w:t>
            </w:r>
          </w:p>
        </w:tc>
        <w:tc>
          <w:tcPr>
            <w:tcW w:w="855" w:type="dxa"/>
            <w:vAlign w:val="center"/>
          </w:tcPr>
          <w:p w14:paraId="37F92C9A" w14:textId="6B5BF51D" w:rsidR="00322E69" w:rsidRPr="008F60F7" w:rsidRDefault="00322E69" w:rsidP="00322E69">
            <w:pPr>
              <w:widowControl w:val="0"/>
              <w:jc w:val="center"/>
              <w:rPr>
                <w:rFonts w:ascii="GHEA Grapalat" w:hAnsi="GHEA Grapalat"/>
                <w:sz w:val="16"/>
                <w:szCs w:val="16"/>
              </w:rPr>
            </w:pPr>
          </w:p>
        </w:tc>
        <w:tc>
          <w:tcPr>
            <w:tcW w:w="846" w:type="dxa"/>
            <w:vAlign w:val="center"/>
          </w:tcPr>
          <w:p w14:paraId="6D30EC08" w14:textId="332C585A"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08DBD1D1" w14:textId="0D9011F4"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40CE968" w14:textId="1FADD53A"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63F9A650" w14:textId="77777777" w:rsidTr="00322E69">
        <w:trPr>
          <w:trHeight w:val="246"/>
          <w:jc w:val="center"/>
        </w:trPr>
        <w:tc>
          <w:tcPr>
            <w:tcW w:w="777" w:type="dxa"/>
            <w:vAlign w:val="center"/>
          </w:tcPr>
          <w:p w14:paraId="426F1EAB" w14:textId="2CC2ECF6"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BF84DE7" w14:textId="098737A8"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15331154</w:t>
            </w:r>
          </w:p>
        </w:tc>
        <w:tc>
          <w:tcPr>
            <w:tcW w:w="1276" w:type="dxa"/>
            <w:vAlign w:val="center"/>
          </w:tcPr>
          <w:p w14:paraId="3FD17135" w14:textId="77FCBBE4"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Горох</w:t>
            </w:r>
          </w:p>
        </w:tc>
        <w:tc>
          <w:tcPr>
            <w:tcW w:w="1134" w:type="dxa"/>
            <w:vAlign w:val="center"/>
          </w:tcPr>
          <w:p w14:paraId="60F0D35F" w14:textId="77777777" w:rsidR="00322E69" w:rsidRPr="00D071E5" w:rsidRDefault="00322E69" w:rsidP="00322E69">
            <w:pPr>
              <w:widowControl w:val="0"/>
              <w:rPr>
                <w:rFonts w:ascii="GHEA Grapalat" w:hAnsi="GHEA Grapalat"/>
                <w:sz w:val="16"/>
                <w:szCs w:val="16"/>
              </w:rPr>
            </w:pPr>
          </w:p>
        </w:tc>
        <w:tc>
          <w:tcPr>
            <w:tcW w:w="3827" w:type="dxa"/>
            <w:vAlign w:val="center"/>
          </w:tcPr>
          <w:p w14:paraId="11E9CA8B" w14:textId="0539441C" w:rsidR="00322E69" w:rsidRPr="003E1950" w:rsidRDefault="00322E69" w:rsidP="00322E69">
            <w:pPr>
              <w:widowControl w:val="0"/>
              <w:rPr>
                <w:rFonts w:ascii="GHEA Grapalat" w:hAnsi="GHEA Grapalat"/>
                <w:sz w:val="16"/>
                <w:szCs w:val="16"/>
              </w:rPr>
            </w:pPr>
            <w:r w:rsidRPr="009432D0">
              <w:rPr>
                <w:rFonts w:ascii="GHEA Grapalat" w:hAnsi="GHEA Grapalat"/>
                <w:sz w:val="16"/>
                <w:szCs w:val="16"/>
              </w:rPr>
              <w:t xml:space="preserve">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w:t>
            </w:r>
            <w:r w:rsidRPr="009432D0">
              <w:rPr>
                <w:rFonts w:ascii="GHEA Grapalat" w:hAnsi="GHEA Grapalat"/>
                <w:sz w:val="16"/>
                <w:szCs w:val="16"/>
              </w:rPr>
              <w:lastRenderedPageBreak/>
              <w:t>Таможенного кодекса N 021/2011 и 022/2011</w:t>
            </w:r>
          </w:p>
        </w:tc>
        <w:tc>
          <w:tcPr>
            <w:tcW w:w="851" w:type="dxa"/>
          </w:tcPr>
          <w:p w14:paraId="510BE09B" w14:textId="740A9D7A"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lastRenderedPageBreak/>
              <w:t>кг</w:t>
            </w:r>
          </w:p>
        </w:tc>
        <w:tc>
          <w:tcPr>
            <w:tcW w:w="1134" w:type="dxa"/>
            <w:vAlign w:val="center"/>
          </w:tcPr>
          <w:p w14:paraId="4FB4774B" w14:textId="43204440" w:rsidR="00322E69" w:rsidRPr="008F60F7" w:rsidRDefault="00322E69" w:rsidP="00322E69">
            <w:pPr>
              <w:widowControl w:val="0"/>
              <w:jc w:val="center"/>
              <w:rPr>
                <w:rFonts w:ascii="GHEA Grapalat" w:hAnsi="GHEA Grapalat"/>
                <w:sz w:val="16"/>
                <w:szCs w:val="16"/>
              </w:rPr>
            </w:pPr>
          </w:p>
        </w:tc>
        <w:tc>
          <w:tcPr>
            <w:tcW w:w="992" w:type="dxa"/>
            <w:vAlign w:val="center"/>
          </w:tcPr>
          <w:p w14:paraId="5951620B" w14:textId="15B2891A"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92,7</w:t>
            </w:r>
          </w:p>
        </w:tc>
        <w:tc>
          <w:tcPr>
            <w:tcW w:w="855" w:type="dxa"/>
            <w:vAlign w:val="center"/>
          </w:tcPr>
          <w:p w14:paraId="222B2C1F" w14:textId="41D74881" w:rsidR="00322E69" w:rsidRPr="008F60F7" w:rsidRDefault="00322E69" w:rsidP="00322E69">
            <w:pPr>
              <w:widowControl w:val="0"/>
              <w:jc w:val="center"/>
              <w:rPr>
                <w:rFonts w:ascii="GHEA Grapalat" w:hAnsi="GHEA Grapalat"/>
                <w:sz w:val="16"/>
                <w:szCs w:val="16"/>
              </w:rPr>
            </w:pPr>
          </w:p>
        </w:tc>
        <w:tc>
          <w:tcPr>
            <w:tcW w:w="846" w:type="dxa"/>
            <w:vAlign w:val="center"/>
          </w:tcPr>
          <w:p w14:paraId="6D4858DB" w14:textId="47464FF5"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0B85C139" w14:textId="6B0D7B9B"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5525E55" w14:textId="40E68D3D"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143695C5" w14:textId="77777777" w:rsidTr="00322E69">
        <w:trPr>
          <w:trHeight w:val="246"/>
          <w:jc w:val="center"/>
        </w:trPr>
        <w:tc>
          <w:tcPr>
            <w:tcW w:w="777" w:type="dxa"/>
            <w:vAlign w:val="center"/>
          </w:tcPr>
          <w:p w14:paraId="05218996" w14:textId="7C314578"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2A8052C" w14:textId="6EBCBDD6"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15331153</w:t>
            </w:r>
          </w:p>
        </w:tc>
        <w:tc>
          <w:tcPr>
            <w:tcW w:w="1276" w:type="dxa"/>
            <w:vAlign w:val="center"/>
          </w:tcPr>
          <w:p w14:paraId="32DB6657" w14:textId="4D8625D7"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Чечевица</w:t>
            </w:r>
          </w:p>
        </w:tc>
        <w:tc>
          <w:tcPr>
            <w:tcW w:w="1134" w:type="dxa"/>
            <w:vAlign w:val="center"/>
          </w:tcPr>
          <w:p w14:paraId="25F1ED1A" w14:textId="77777777" w:rsidR="00322E69" w:rsidRPr="00D071E5" w:rsidRDefault="00322E69" w:rsidP="00322E69">
            <w:pPr>
              <w:widowControl w:val="0"/>
              <w:rPr>
                <w:rFonts w:ascii="GHEA Grapalat" w:hAnsi="GHEA Grapalat"/>
                <w:sz w:val="16"/>
                <w:szCs w:val="16"/>
              </w:rPr>
            </w:pPr>
          </w:p>
        </w:tc>
        <w:tc>
          <w:tcPr>
            <w:tcW w:w="3827" w:type="dxa"/>
            <w:vAlign w:val="center"/>
          </w:tcPr>
          <w:p w14:paraId="4D21BB96" w14:textId="0D0FE266" w:rsidR="00322E69" w:rsidRPr="003E1950" w:rsidRDefault="00322E69" w:rsidP="00322E69">
            <w:pPr>
              <w:widowControl w:val="0"/>
              <w:rPr>
                <w:rFonts w:ascii="GHEA Grapalat" w:hAnsi="GHEA Grapalat"/>
                <w:sz w:val="16"/>
                <w:szCs w:val="16"/>
              </w:rPr>
            </w:pPr>
            <w:r w:rsidRPr="009432D0">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tcPr>
          <w:p w14:paraId="22264BBA" w14:textId="56485618"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t>кг</w:t>
            </w:r>
          </w:p>
        </w:tc>
        <w:tc>
          <w:tcPr>
            <w:tcW w:w="1134" w:type="dxa"/>
            <w:vAlign w:val="center"/>
          </w:tcPr>
          <w:p w14:paraId="3233D711" w14:textId="47E71B93" w:rsidR="00322E69" w:rsidRPr="008F60F7" w:rsidRDefault="00322E69" w:rsidP="00322E69">
            <w:pPr>
              <w:widowControl w:val="0"/>
              <w:jc w:val="center"/>
              <w:rPr>
                <w:rFonts w:ascii="GHEA Grapalat" w:hAnsi="GHEA Grapalat"/>
                <w:sz w:val="16"/>
                <w:szCs w:val="16"/>
              </w:rPr>
            </w:pPr>
          </w:p>
        </w:tc>
        <w:tc>
          <w:tcPr>
            <w:tcW w:w="992" w:type="dxa"/>
            <w:vAlign w:val="center"/>
          </w:tcPr>
          <w:p w14:paraId="09CE7F5F" w14:textId="75989E39"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148,3</w:t>
            </w:r>
          </w:p>
        </w:tc>
        <w:tc>
          <w:tcPr>
            <w:tcW w:w="855" w:type="dxa"/>
            <w:vAlign w:val="center"/>
          </w:tcPr>
          <w:p w14:paraId="51F90AF8" w14:textId="7B055726" w:rsidR="00322E69" w:rsidRPr="008F60F7" w:rsidRDefault="00322E69" w:rsidP="00322E69">
            <w:pPr>
              <w:widowControl w:val="0"/>
              <w:jc w:val="center"/>
              <w:rPr>
                <w:rFonts w:ascii="GHEA Grapalat" w:hAnsi="GHEA Grapalat"/>
                <w:sz w:val="16"/>
                <w:szCs w:val="16"/>
              </w:rPr>
            </w:pPr>
          </w:p>
        </w:tc>
        <w:tc>
          <w:tcPr>
            <w:tcW w:w="846" w:type="dxa"/>
            <w:vAlign w:val="center"/>
          </w:tcPr>
          <w:p w14:paraId="5A26B36B" w14:textId="6F764CFB"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19BDFC38" w14:textId="7F4BCB76"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881BCD9" w14:textId="10B6F0E3"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32A0467C" w14:textId="77777777" w:rsidTr="00322E69">
        <w:trPr>
          <w:trHeight w:val="246"/>
          <w:jc w:val="center"/>
        </w:trPr>
        <w:tc>
          <w:tcPr>
            <w:tcW w:w="777" w:type="dxa"/>
            <w:vAlign w:val="center"/>
          </w:tcPr>
          <w:p w14:paraId="5766D1B2" w14:textId="6B8E2872"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1E877454" w14:textId="7582623F"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15541200</w:t>
            </w:r>
          </w:p>
        </w:tc>
        <w:tc>
          <w:tcPr>
            <w:tcW w:w="1276" w:type="dxa"/>
            <w:vAlign w:val="center"/>
          </w:tcPr>
          <w:p w14:paraId="4D868C1D" w14:textId="2EE82202"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Сыр</w:t>
            </w:r>
          </w:p>
        </w:tc>
        <w:tc>
          <w:tcPr>
            <w:tcW w:w="1134" w:type="dxa"/>
            <w:vAlign w:val="center"/>
          </w:tcPr>
          <w:p w14:paraId="3DBA06F5" w14:textId="77777777" w:rsidR="00322E69" w:rsidRPr="00D071E5" w:rsidRDefault="00322E69" w:rsidP="00322E69">
            <w:pPr>
              <w:widowControl w:val="0"/>
              <w:rPr>
                <w:rFonts w:ascii="GHEA Grapalat" w:hAnsi="GHEA Grapalat"/>
                <w:sz w:val="16"/>
                <w:szCs w:val="16"/>
              </w:rPr>
            </w:pPr>
          </w:p>
        </w:tc>
        <w:tc>
          <w:tcPr>
            <w:tcW w:w="3827" w:type="dxa"/>
            <w:vAlign w:val="center"/>
          </w:tcPr>
          <w:p w14:paraId="24A9B75A" w14:textId="33A78C5C" w:rsidR="00322E69" w:rsidRPr="003E1950" w:rsidRDefault="00322E69" w:rsidP="00322E69">
            <w:pPr>
              <w:widowControl w:val="0"/>
              <w:rPr>
                <w:rFonts w:ascii="GHEA Grapalat" w:hAnsi="GHEA Grapalat"/>
                <w:sz w:val="16"/>
                <w:szCs w:val="16"/>
              </w:rPr>
            </w:pPr>
            <w:r w:rsidRPr="009432D0">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tcPr>
          <w:p w14:paraId="1DEBC313" w14:textId="301BAB77"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t>кг</w:t>
            </w:r>
          </w:p>
        </w:tc>
        <w:tc>
          <w:tcPr>
            <w:tcW w:w="1134" w:type="dxa"/>
            <w:vAlign w:val="center"/>
          </w:tcPr>
          <w:p w14:paraId="78A77F66" w14:textId="0819A575" w:rsidR="00322E69" w:rsidRPr="008F60F7" w:rsidRDefault="00322E69" w:rsidP="00322E69">
            <w:pPr>
              <w:widowControl w:val="0"/>
              <w:jc w:val="center"/>
              <w:rPr>
                <w:rFonts w:ascii="GHEA Grapalat" w:hAnsi="GHEA Grapalat"/>
                <w:sz w:val="16"/>
                <w:szCs w:val="16"/>
              </w:rPr>
            </w:pPr>
          </w:p>
        </w:tc>
        <w:tc>
          <w:tcPr>
            <w:tcW w:w="992" w:type="dxa"/>
            <w:vAlign w:val="center"/>
          </w:tcPr>
          <w:p w14:paraId="4CCF618B" w14:textId="06F63809"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166,9</w:t>
            </w:r>
          </w:p>
        </w:tc>
        <w:tc>
          <w:tcPr>
            <w:tcW w:w="855" w:type="dxa"/>
            <w:vAlign w:val="center"/>
          </w:tcPr>
          <w:p w14:paraId="4ADDE424" w14:textId="16ED484A" w:rsidR="00322E69" w:rsidRPr="008F60F7" w:rsidRDefault="00322E69" w:rsidP="00322E69">
            <w:pPr>
              <w:widowControl w:val="0"/>
              <w:jc w:val="center"/>
              <w:rPr>
                <w:rFonts w:ascii="GHEA Grapalat" w:hAnsi="GHEA Grapalat"/>
                <w:sz w:val="16"/>
                <w:szCs w:val="16"/>
              </w:rPr>
            </w:pPr>
          </w:p>
        </w:tc>
        <w:tc>
          <w:tcPr>
            <w:tcW w:w="846" w:type="dxa"/>
            <w:vAlign w:val="center"/>
          </w:tcPr>
          <w:p w14:paraId="3D862054" w14:textId="2874375D"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5D931BE4" w14:textId="19C96C46"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FA1F0D0" w14:textId="298795D4"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6CDB37B9" w14:textId="77777777" w:rsidTr="00322E69">
        <w:trPr>
          <w:trHeight w:val="246"/>
          <w:jc w:val="center"/>
        </w:trPr>
        <w:tc>
          <w:tcPr>
            <w:tcW w:w="777" w:type="dxa"/>
            <w:vAlign w:val="center"/>
          </w:tcPr>
          <w:p w14:paraId="6758BF62" w14:textId="1645EEEB"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52B2FFD9" w14:textId="671B8CB0"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15551600</w:t>
            </w:r>
          </w:p>
        </w:tc>
        <w:tc>
          <w:tcPr>
            <w:tcW w:w="1276" w:type="dxa"/>
            <w:vAlign w:val="center"/>
          </w:tcPr>
          <w:p w14:paraId="380DFB3A" w14:textId="743DBF9D"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Йогурт</w:t>
            </w:r>
          </w:p>
        </w:tc>
        <w:tc>
          <w:tcPr>
            <w:tcW w:w="1134" w:type="dxa"/>
            <w:vAlign w:val="center"/>
          </w:tcPr>
          <w:p w14:paraId="0B6BC048" w14:textId="77777777" w:rsidR="00322E69" w:rsidRPr="00D071E5" w:rsidRDefault="00322E69" w:rsidP="00322E69">
            <w:pPr>
              <w:widowControl w:val="0"/>
              <w:rPr>
                <w:rFonts w:ascii="GHEA Grapalat" w:hAnsi="GHEA Grapalat"/>
                <w:sz w:val="16"/>
                <w:szCs w:val="16"/>
              </w:rPr>
            </w:pPr>
          </w:p>
        </w:tc>
        <w:tc>
          <w:tcPr>
            <w:tcW w:w="3827" w:type="dxa"/>
            <w:vAlign w:val="center"/>
          </w:tcPr>
          <w:p w14:paraId="3FBC4653" w14:textId="19D9C1CE" w:rsidR="00322E69" w:rsidRPr="003E1950" w:rsidRDefault="00322E69" w:rsidP="00322E69">
            <w:pPr>
              <w:widowControl w:val="0"/>
              <w:rPr>
                <w:rFonts w:ascii="GHEA Grapalat" w:hAnsi="GHEA Grapalat"/>
                <w:sz w:val="16"/>
                <w:szCs w:val="16"/>
              </w:rPr>
            </w:pPr>
            <w:r w:rsidRPr="009432D0">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tcPr>
          <w:p w14:paraId="34E2B286" w14:textId="308DB86B"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t>кг</w:t>
            </w:r>
          </w:p>
        </w:tc>
        <w:tc>
          <w:tcPr>
            <w:tcW w:w="1134" w:type="dxa"/>
            <w:vAlign w:val="center"/>
          </w:tcPr>
          <w:p w14:paraId="77E78662" w14:textId="5AED1ED1" w:rsidR="00322E69" w:rsidRPr="008F60F7" w:rsidRDefault="00322E69" w:rsidP="00322E69">
            <w:pPr>
              <w:widowControl w:val="0"/>
              <w:jc w:val="center"/>
              <w:rPr>
                <w:rFonts w:ascii="GHEA Grapalat" w:hAnsi="GHEA Grapalat"/>
                <w:sz w:val="16"/>
                <w:szCs w:val="16"/>
              </w:rPr>
            </w:pPr>
          </w:p>
        </w:tc>
        <w:tc>
          <w:tcPr>
            <w:tcW w:w="992" w:type="dxa"/>
            <w:vAlign w:val="center"/>
          </w:tcPr>
          <w:p w14:paraId="081B574A" w14:textId="0ACA0FAB"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111,2</w:t>
            </w:r>
          </w:p>
        </w:tc>
        <w:tc>
          <w:tcPr>
            <w:tcW w:w="855" w:type="dxa"/>
            <w:vAlign w:val="center"/>
          </w:tcPr>
          <w:p w14:paraId="1BF064C3" w14:textId="27FAFF8C" w:rsidR="00322E69" w:rsidRPr="008F60F7" w:rsidRDefault="00322E69" w:rsidP="00322E69">
            <w:pPr>
              <w:widowControl w:val="0"/>
              <w:jc w:val="center"/>
              <w:rPr>
                <w:rFonts w:ascii="GHEA Grapalat" w:hAnsi="GHEA Grapalat"/>
                <w:sz w:val="16"/>
                <w:szCs w:val="16"/>
              </w:rPr>
            </w:pPr>
          </w:p>
        </w:tc>
        <w:tc>
          <w:tcPr>
            <w:tcW w:w="846" w:type="dxa"/>
            <w:vAlign w:val="center"/>
          </w:tcPr>
          <w:p w14:paraId="70564D20" w14:textId="0D7CC022"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39D9BEFC" w14:textId="5F4B7D63"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18094D9" w14:textId="757AB233"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r w:rsidR="00322E69" w:rsidRPr="00921E94" w14:paraId="6602CE8C" w14:textId="77777777" w:rsidTr="00322E69">
        <w:trPr>
          <w:trHeight w:val="246"/>
          <w:jc w:val="center"/>
        </w:trPr>
        <w:tc>
          <w:tcPr>
            <w:tcW w:w="777" w:type="dxa"/>
            <w:vAlign w:val="center"/>
          </w:tcPr>
          <w:p w14:paraId="20254629" w14:textId="478A9B08" w:rsidR="00322E69" w:rsidRDefault="00322E69" w:rsidP="00322E69">
            <w:pPr>
              <w:widowControl w:val="0"/>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10160E5" w14:textId="0EA8ADBF" w:rsidR="00322E69" w:rsidRPr="00322E69" w:rsidRDefault="00322E69" w:rsidP="00322E69">
            <w:pPr>
              <w:widowControl w:val="0"/>
              <w:jc w:val="center"/>
              <w:rPr>
                <w:rFonts w:ascii="GHEA Grapalat" w:hAnsi="GHEA Grapalat"/>
                <w:sz w:val="16"/>
                <w:szCs w:val="16"/>
              </w:rPr>
            </w:pPr>
            <w:r w:rsidRPr="003662D9">
              <w:rPr>
                <w:rFonts w:ascii="GHEA Grapalat" w:hAnsi="GHEA Grapalat"/>
                <w:sz w:val="16"/>
                <w:szCs w:val="16"/>
              </w:rPr>
              <w:t>15871256</w:t>
            </w:r>
          </w:p>
        </w:tc>
        <w:tc>
          <w:tcPr>
            <w:tcW w:w="1276" w:type="dxa"/>
            <w:vAlign w:val="center"/>
          </w:tcPr>
          <w:p w14:paraId="3CEF0E67" w14:textId="3EDA5838" w:rsidR="00322E69" w:rsidRPr="00875F92" w:rsidRDefault="00322E69" w:rsidP="00322E69">
            <w:pPr>
              <w:widowControl w:val="0"/>
              <w:jc w:val="center"/>
              <w:rPr>
                <w:rFonts w:ascii="GHEA Grapalat" w:hAnsi="GHEA Grapalat"/>
                <w:sz w:val="16"/>
                <w:szCs w:val="16"/>
              </w:rPr>
            </w:pPr>
            <w:r w:rsidRPr="002400E0">
              <w:rPr>
                <w:rFonts w:ascii="GHEA Grapalat" w:hAnsi="GHEA Grapalat"/>
                <w:sz w:val="16"/>
                <w:szCs w:val="16"/>
              </w:rPr>
              <w:t>Красный молотый перец</w:t>
            </w:r>
          </w:p>
        </w:tc>
        <w:tc>
          <w:tcPr>
            <w:tcW w:w="1134" w:type="dxa"/>
            <w:vAlign w:val="center"/>
          </w:tcPr>
          <w:p w14:paraId="3A085DC2" w14:textId="77777777" w:rsidR="00322E69" w:rsidRPr="00D071E5" w:rsidRDefault="00322E69" w:rsidP="00322E69">
            <w:pPr>
              <w:widowControl w:val="0"/>
              <w:rPr>
                <w:rFonts w:ascii="GHEA Grapalat" w:hAnsi="GHEA Grapalat"/>
                <w:sz w:val="16"/>
                <w:szCs w:val="16"/>
              </w:rPr>
            </w:pPr>
          </w:p>
        </w:tc>
        <w:tc>
          <w:tcPr>
            <w:tcW w:w="3827" w:type="dxa"/>
            <w:vAlign w:val="center"/>
          </w:tcPr>
          <w:p w14:paraId="6E01BB3C" w14:textId="7F64C95C" w:rsidR="00322E69" w:rsidRPr="003E1950" w:rsidRDefault="00322E69" w:rsidP="00322E69">
            <w:pPr>
              <w:widowControl w:val="0"/>
              <w:rPr>
                <w:rFonts w:ascii="GHEA Grapalat" w:hAnsi="GHEA Grapalat"/>
                <w:sz w:val="16"/>
                <w:szCs w:val="16"/>
              </w:rPr>
            </w:pPr>
            <w:r w:rsidRPr="00A50716">
              <w:rPr>
                <w:rFonts w:ascii="GHEA Grapalat" w:hAnsi="GHEA Grapalat"/>
                <w:sz w:val="16"/>
                <w:szCs w:val="16"/>
              </w:rPr>
              <w:t>Молотая красная паприка, с традиционным сладким вкусом красного перца и насыщенным ярким цветом.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tcPr>
          <w:p w14:paraId="5378CBE1" w14:textId="47E89F96" w:rsidR="00322E69" w:rsidRPr="009E7502" w:rsidRDefault="00322E69" w:rsidP="00322E69">
            <w:pPr>
              <w:widowControl w:val="0"/>
              <w:rPr>
                <w:rFonts w:ascii="GHEA Grapalat" w:hAnsi="GHEA Grapalat"/>
                <w:sz w:val="16"/>
                <w:szCs w:val="16"/>
              </w:rPr>
            </w:pPr>
            <w:r w:rsidRPr="0024426A">
              <w:rPr>
                <w:rFonts w:ascii="GHEA Grapalat" w:hAnsi="GHEA Grapalat"/>
                <w:sz w:val="16"/>
                <w:szCs w:val="16"/>
              </w:rPr>
              <w:t>кг</w:t>
            </w:r>
          </w:p>
        </w:tc>
        <w:tc>
          <w:tcPr>
            <w:tcW w:w="1134" w:type="dxa"/>
            <w:vAlign w:val="center"/>
          </w:tcPr>
          <w:p w14:paraId="5C3263E8" w14:textId="55C4234C" w:rsidR="00322E69" w:rsidRPr="008F60F7" w:rsidRDefault="00322E69" w:rsidP="00322E69">
            <w:pPr>
              <w:widowControl w:val="0"/>
              <w:jc w:val="center"/>
              <w:rPr>
                <w:rFonts w:ascii="GHEA Grapalat" w:hAnsi="GHEA Grapalat"/>
                <w:sz w:val="16"/>
                <w:szCs w:val="16"/>
              </w:rPr>
            </w:pPr>
          </w:p>
        </w:tc>
        <w:tc>
          <w:tcPr>
            <w:tcW w:w="992" w:type="dxa"/>
            <w:vAlign w:val="center"/>
          </w:tcPr>
          <w:p w14:paraId="142FAE13" w14:textId="7DEFBAB3"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2,8</w:t>
            </w:r>
          </w:p>
        </w:tc>
        <w:tc>
          <w:tcPr>
            <w:tcW w:w="855" w:type="dxa"/>
            <w:vAlign w:val="center"/>
          </w:tcPr>
          <w:p w14:paraId="0435CCDF" w14:textId="632A6E55" w:rsidR="00322E69" w:rsidRPr="008F60F7" w:rsidRDefault="00322E69" w:rsidP="00322E69">
            <w:pPr>
              <w:widowControl w:val="0"/>
              <w:jc w:val="center"/>
              <w:rPr>
                <w:rFonts w:ascii="GHEA Grapalat" w:hAnsi="GHEA Grapalat"/>
                <w:sz w:val="16"/>
                <w:szCs w:val="16"/>
              </w:rPr>
            </w:pPr>
          </w:p>
        </w:tc>
        <w:tc>
          <w:tcPr>
            <w:tcW w:w="846" w:type="dxa"/>
            <w:vAlign w:val="center"/>
          </w:tcPr>
          <w:p w14:paraId="1F0142CF" w14:textId="05E3878F" w:rsidR="00322E69" w:rsidRPr="00536737" w:rsidRDefault="00322E69" w:rsidP="00322E69">
            <w:pPr>
              <w:widowControl w:val="0"/>
              <w:jc w:val="center"/>
              <w:rPr>
                <w:rFonts w:ascii="GHEA Grapalat" w:hAnsi="GHEA Grapalat"/>
                <w:sz w:val="16"/>
                <w:szCs w:val="16"/>
              </w:rPr>
            </w:pPr>
            <w:r w:rsidRPr="003662D9">
              <w:rPr>
                <w:rFonts w:ascii="GHEA Grapalat" w:hAnsi="GHEA Grapalat"/>
                <w:sz w:val="16"/>
                <w:szCs w:val="16"/>
              </w:rPr>
              <w:t>1-ая улица, дом 13, с. Кош</w:t>
            </w:r>
          </w:p>
        </w:tc>
        <w:tc>
          <w:tcPr>
            <w:tcW w:w="801" w:type="dxa"/>
            <w:vAlign w:val="center"/>
          </w:tcPr>
          <w:p w14:paraId="0E6CB0BB" w14:textId="6E163580" w:rsidR="00322E69" w:rsidRPr="00921E94" w:rsidRDefault="00322E69" w:rsidP="00322E69">
            <w:pPr>
              <w:widowControl w:val="0"/>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AC4ABE1" w14:textId="1FF18E04" w:rsidR="00322E69" w:rsidRPr="00921E94" w:rsidRDefault="00322E69" w:rsidP="00322E69">
            <w:pPr>
              <w:widowControl w:val="0"/>
              <w:jc w:val="center"/>
              <w:rPr>
                <w:rFonts w:ascii="GHEA Grapalat" w:hAnsi="GHEA Grapalat"/>
                <w:sz w:val="16"/>
                <w:szCs w:val="16"/>
              </w:rPr>
            </w:pPr>
            <w:r w:rsidRPr="007E3834">
              <w:rPr>
                <w:rFonts w:ascii="GHEA Grapalat" w:hAnsi="GHEA Grapalat"/>
                <w:sz w:val="16"/>
                <w:szCs w:val="16"/>
              </w:rPr>
              <w:t>с момента вступления договора в силу до 25.05.2026</w:t>
            </w:r>
          </w:p>
        </w:tc>
      </w:tr>
    </w:tbl>
    <w:p w14:paraId="55B385E1" w14:textId="77777777" w:rsidR="003662D9" w:rsidRPr="00163025" w:rsidRDefault="003662D9" w:rsidP="003662D9">
      <w:pPr>
        <w:widowControl w:val="0"/>
        <w:jc w:val="both"/>
        <w:rPr>
          <w:rFonts w:ascii="GHEA Grapalat" w:hAnsi="GHEA Grapalat"/>
          <w:color w:val="FF0000"/>
          <w:sz w:val="16"/>
          <w:szCs w:val="16"/>
        </w:rPr>
      </w:pPr>
      <w:r w:rsidRPr="00163025">
        <w:rPr>
          <w:rFonts w:ascii="GHEA Grapalat" w:hAnsi="GHEA Grapalat"/>
          <w:color w:val="FF0000"/>
          <w:sz w:val="16"/>
          <w:szCs w:val="16"/>
        </w:rPr>
        <w:t>Безопасность, упаковка и маркировка.</w:t>
      </w:r>
    </w:p>
    <w:p w14:paraId="6323F5C2" w14:textId="77777777" w:rsidR="003662D9" w:rsidRPr="00163025" w:rsidRDefault="003662D9" w:rsidP="003662D9">
      <w:pPr>
        <w:widowControl w:val="0"/>
        <w:jc w:val="both"/>
        <w:rPr>
          <w:rFonts w:ascii="GHEA Grapalat" w:hAnsi="GHEA Grapalat"/>
          <w:sz w:val="16"/>
          <w:szCs w:val="16"/>
        </w:rPr>
      </w:pPr>
      <w:r w:rsidRPr="00163025">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7597F854" w14:textId="77777777" w:rsidR="003662D9" w:rsidRPr="00163025" w:rsidRDefault="003662D9" w:rsidP="003662D9">
      <w:pPr>
        <w:widowControl w:val="0"/>
        <w:jc w:val="both"/>
        <w:rPr>
          <w:rFonts w:ascii="GHEA Grapalat" w:hAnsi="GHEA Grapalat"/>
          <w:sz w:val="16"/>
          <w:szCs w:val="16"/>
        </w:rPr>
      </w:pPr>
      <w:r w:rsidRPr="00163025">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621E9B16" w14:textId="77777777" w:rsidR="003662D9" w:rsidRPr="00163025" w:rsidRDefault="003662D9" w:rsidP="003662D9">
      <w:pPr>
        <w:widowControl w:val="0"/>
        <w:jc w:val="both"/>
        <w:rPr>
          <w:rFonts w:ascii="GHEA Grapalat" w:hAnsi="GHEA Grapalat"/>
          <w:sz w:val="16"/>
          <w:szCs w:val="16"/>
        </w:rPr>
      </w:pPr>
      <w:r w:rsidRPr="00163025">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4B307C79" w14:textId="77777777" w:rsidR="003662D9" w:rsidRPr="00163025" w:rsidRDefault="003662D9" w:rsidP="003662D9">
      <w:pPr>
        <w:widowControl w:val="0"/>
        <w:jc w:val="both"/>
        <w:rPr>
          <w:rFonts w:ascii="GHEA Grapalat" w:hAnsi="GHEA Grapalat"/>
          <w:sz w:val="16"/>
          <w:szCs w:val="16"/>
        </w:rPr>
      </w:pPr>
      <w:r w:rsidRPr="00163025">
        <w:rPr>
          <w:rFonts w:ascii="GHEA Grapalat" w:hAnsi="GHEA Grapalat"/>
          <w:sz w:val="16"/>
          <w:szCs w:val="16"/>
        </w:rPr>
        <w:t>• Соблюдение статьи 9 Закона РА «О безопасности пищевых продуктов»</w:t>
      </w:r>
    </w:p>
    <w:p w14:paraId="1E2413DD" w14:textId="77777777" w:rsidR="003662D9" w:rsidRPr="00163025" w:rsidRDefault="003662D9" w:rsidP="003662D9">
      <w:pPr>
        <w:widowControl w:val="0"/>
        <w:jc w:val="both"/>
        <w:rPr>
          <w:rFonts w:ascii="GHEA Grapalat" w:hAnsi="GHEA Grapalat"/>
          <w:color w:val="FF0000"/>
          <w:sz w:val="16"/>
          <w:szCs w:val="16"/>
        </w:rPr>
      </w:pPr>
      <w:r w:rsidRPr="00163025">
        <w:rPr>
          <w:rFonts w:ascii="GHEA Grapalat" w:hAnsi="GHEA Grapalat"/>
          <w:color w:val="FF0000"/>
          <w:sz w:val="16"/>
          <w:szCs w:val="16"/>
        </w:rPr>
        <w:t>Обязательные требования к поставке:</w:t>
      </w:r>
    </w:p>
    <w:p w14:paraId="691AB9F5" w14:textId="77777777" w:rsidR="003662D9" w:rsidRPr="00163025" w:rsidRDefault="003662D9" w:rsidP="003662D9">
      <w:pPr>
        <w:widowControl w:val="0"/>
        <w:jc w:val="both"/>
        <w:rPr>
          <w:rFonts w:ascii="GHEA Grapalat" w:hAnsi="GHEA Grapalat"/>
          <w:sz w:val="16"/>
          <w:szCs w:val="16"/>
        </w:rPr>
      </w:pPr>
      <w:r w:rsidRPr="00163025">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415CE071" w14:textId="77777777" w:rsidR="003662D9" w:rsidRPr="00163025" w:rsidRDefault="003662D9" w:rsidP="003662D9">
      <w:pPr>
        <w:widowControl w:val="0"/>
        <w:jc w:val="both"/>
        <w:rPr>
          <w:rFonts w:ascii="GHEA Grapalat" w:hAnsi="GHEA Grapalat"/>
          <w:sz w:val="16"/>
          <w:szCs w:val="16"/>
        </w:rPr>
      </w:pPr>
      <w:r w:rsidRPr="00163025">
        <w:rPr>
          <w:rFonts w:ascii="GHEA Grapalat" w:hAnsi="GHEA Grapalat"/>
          <w:sz w:val="16"/>
          <w:szCs w:val="16"/>
        </w:rPr>
        <w:lastRenderedPageBreak/>
        <w:t>• Доставка заказанной группы товаров осуществляется в течение рабочего дня с 9:00 до 16:00.</w:t>
      </w:r>
    </w:p>
    <w:p w14:paraId="231B333B" w14:textId="77777777" w:rsidR="003662D9" w:rsidRPr="00163025" w:rsidRDefault="003662D9" w:rsidP="003662D9">
      <w:pPr>
        <w:widowControl w:val="0"/>
        <w:jc w:val="both"/>
        <w:rPr>
          <w:rFonts w:ascii="GHEA Grapalat" w:hAnsi="GHEA Grapalat"/>
          <w:sz w:val="16"/>
          <w:szCs w:val="16"/>
        </w:rPr>
      </w:pPr>
      <w:r w:rsidRPr="00163025">
        <w:rPr>
          <w:rFonts w:ascii="GHEA Grapalat" w:hAnsi="GHEA Grapalat"/>
          <w:sz w:val="16"/>
          <w:szCs w:val="16"/>
        </w:rPr>
        <w:t xml:space="preserve">  • Поставка йогурта осуществляется в течение 1 недели</w:t>
      </w:r>
      <w:r w:rsidRPr="00163025">
        <w:rPr>
          <w:rFonts w:ascii="GHEA Grapalat" w:hAnsi="GHEA Grapalat"/>
          <w:b/>
          <w:bCs/>
          <w:sz w:val="16"/>
          <w:szCs w:val="16"/>
        </w:rPr>
        <w:t>.</w:t>
      </w:r>
    </w:p>
    <w:p w14:paraId="21E067F8" w14:textId="77777777" w:rsidR="00EE29CD" w:rsidRPr="00A725EE"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2049"/>
        <w:gridCol w:w="1684"/>
        <w:gridCol w:w="959"/>
        <w:gridCol w:w="978"/>
        <w:gridCol w:w="692"/>
        <w:gridCol w:w="837"/>
        <w:gridCol w:w="544"/>
        <w:gridCol w:w="606"/>
        <w:gridCol w:w="698"/>
        <w:gridCol w:w="822"/>
        <w:gridCol w:w="893"/>
        <w:gridCol w:w="849"/>
        <w:gridCol w:w="961"/>
        <w:gridCol w:w="851"/>
        <w:gridCol w:w="788"/>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0518BA">
        <w:trPr>
          <w:trHeight w:val="747"/>
          <w:jc w:val="center"/>
        </w:trPr>
        <w:tc>
          <w:tcPr>
            <w:tcW w:w="1694"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49"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4"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8" w:type="dxa"/>
            <w:gridSpan w:val="13"/>
            <w:vAlign w:val="center"/>
          </w:tcPr>
          <w:p w14:paraId="2B1320DA" w14:textId="66A1FF0C"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322E69" w:rsidRPr="00322E69">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0518BA">
        <w:trPr>
          <w:trHeight w:val="594"/>
          <w:jc w:val="center"/>
        </w:trPr>
        <w:tc>
          <w:tcPr>
            <w:tcW w:w="1694" w:type="dxa"/>
          </w:tcPr>
          <w:p w14:paraId="0A5BDA14" w14:textId="77777777" w:rsidR="00071D1C" w:rsidRPr="00D071E5" w:rsidRDefault="00071D1C" w:rsidP="00B46D58">
            <w:pPr>
              <w:widowControl w:val="0"/>
              <w:jc w:val="center"/>
              <w:rPr>
                <w:rFonts w:ascii="GHEA Grapalat" w:hAnsi="GHEA Grapalat"/>
                <w:sz w:val="16"/>
                <w:szCs w:val="16"/>
              </w:rPr>
            </w:pPr>
          </w:p>
        </w:tc>
        <w:tc>
          <w:tcPr>
            <w:tcW w:w="2049" w:type="dxa"/>
          </w:tcPr>
          <w:p w14:paraId="00C9E56B" w14:textId="77777777" w:rsidR="00071D1C" w:rsidRPr="00D071E5" w:rsidRDefault="00071D1C" w:rsidP="00B46D58">
            <w:pPr>
              <w:widowControl w:val="0"/>
              <w:jc w:val="center"/>
              <w:rPr>
                <w:rFonts w:ascii="GHEA Grapalat" w:hAnsi="GHEA Grapalat"/>
                <w:sz w:val="16"/>
                <w:szCs w:val="16"/>
              </w:rPr>
            </w:pPr>
          </w:p>
        </w:tc>
        <w:tc>
          <w:tcPr>
            <w:tcW w:w="1684" w:type="dxa"/>
          </w:tcPr>
          <w:p w14:paraId="5C72FD88" w14:textId="77777777" w:rsidR="00071D1C" w:rsidRPr="00D071E5" w:rsidRDefault="00071D1C" w:rsidP="00B46D58">
            <w:pPr>
              <w:widowControl w:val="0"/>
              <w:jc w:val="center"/>
              <w:rPr>
                <w:rFonts w:ascii="GHEA Grapalat" w:hAnsi="GHEA Grapalat"/>
                <w:sz w:val="16"/>
                <w:szCs w:val="16"/>
              </w:rPr>
            </w:pPr>
          </w:p>
        </w:tc>
        <w:tc>
          <w:tcPr>
            <w:tcW w:w="959"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8"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44"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2"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1"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8"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322E69" w:rsidRPr="00D071E5" w14:paraId="6F8E6B38" w14:textId="77777777" w:rsidTr="000518BA">
        <w:trPr>
          <w:trHeight w:val="404"/>
          <w:jc w:val="center"/>
        </w:trPr>
        <w:tc>
          <w:tcPr>
            <w:tcW w:w="1694" w:type="dxa"/>
            <w:vAlign w:val="center"/>
          </w:tcPr>
          <w:p w14:paraId="1B7ADA11" w14:textId="41DB4FBD" w:rsidR="00322E69" w:rsidRPr="00D071E5" w:rsidRDefault="00322E69" w:rsidP="00322E69">
            <w:pPr>
              <w:widowControl w:val="0"/>
              <w:jc w:val="center"/>
              <w:rPr>
                <w:rFonts w:ascii="GHEA Grapalat" w:hAnsi="GHEA Grapalat"/>
                <w:sz w:val="20"/>
                <w:szCs w:val="20"/>
                <w:lang w:val="en-US"/>
              </w:rPr>
            </w:pPr>
            <w:r>
              <w:rPr>
                <w:rFonts w:ascii="GHEA Grapalat" w:hAnsi="GHEA Grapalat"/>
                <w:sz w:val="16"/>
                <w:szCs w:val="16"/>
                <w:lang w:val="en-US"/>
              </w:rPr>
              <w:t>1</w:t>
            </w:r>
          </w:p>
        </w:tc>
        <w:tc>
          <w:tcPr>
            <w:tcW w:w="2049" w:type="dxa"/>
            <w:vAlign w:val="center"/>
          </w:tcPr>
          <w:p w14:paraId="530C8043" w14:textId="1E2CEE57"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15872400</w:t>
            </w:r>
          </w:p>
        </w:tc>
        <w:tc>
          <w:tcPr>
            <w:tcW w:w="1684" w:type="dxa"/>
            <w:vAlign w:val="center"/>
          </w:tcPr>
          <w:p w14:paraId="21A16C20" w14:textId="77B3D262" w:rsidR="00322E69" w:rsidRPr="00A538CA" w:rsidRDefault="00322E69" w:rsidP="00322E69">
            <w:pPr>
              <w:widowControl w:val="0"/>
              <w:jc w:val="center"/>
              <w:rPr>
                <w:rFonts w:ascii="GHEA Grapalat" w:hAnsi="GHEA Grapalat"/>
                <w:b/>
                <w:sz w:val="18"/>
                <w:szCs w:val="18"/>
              </w:rPr>
            </w:pPr>
            <w:r w:rsidRPr="002400E0">
              <w:rPr>
                <w:rFonts w:ascii="GHEA Grapalat" w:hAnsi="GHEA Grapalat"/>
                <w:sz w:val="16"/>
                <w:szCs w:val="16"/>
              </w:rPr>
              <w:t>Соль</w:t>
            </w:r>
          </w:p>
        </w:tc>
        <w:tc>
          <w:tcPr>
            <w:tcW w:w="959" w:type="dxa"/>
            <w:vAlign w:val="center"/>
          </w:tcPr>
          <w:p w14:paraId="48BDBCAD" w14:textId="6CFBD385" w:rsidR="00322E69" w:rsidRPr="00D071E5" w:rsidRDefault="00322E69" w:rsidP="00322E69">
            <w:pPr>
              <w:widowControl w:val="0"/>
              <w:jc w:val="center"/>
              <w:rPr>
                <w:rFonts w:ascii="GHEA Grapalat" w:hAnsi="GHEA Grapalat"/>
                <w:sz w:val="16"/>
                <w:szCs w:val="16"/>
              </w:rPr>
            </w:pPr>
          </w:p>
        </w:tc>
        <w:tc>
          <w:tcPr>
            <w:tcW w:w="978" w:type="dxa"/>
            <w:vAlign w:val="center"/>
          </w:tcPr>
          <w:p w14:paraId="31FC0367" w14:textId="686B0716" w:rsidR="00322E69" w:rsidRPr="00D071E5" w:rsidRDefault="00322E69" w:rsidP="00322E69">
            <w:pPr>
              <w:widowControl w:val="0"/>
              <w:jc w:val="center"/>
              <w:rPr>
                <w:rFonts w:ascii="GHEA Grapalat" w:hAnsi="GHEA Grapalat"/>
                <w:sz w:val="16"/>
                <w:szCs w:val="16"/>
              </w:rPr>
            </w:pPr>
          </w:p>
        </w:tc>
        <w:tc>
          <w:tcPr>
            <w:tcW w:w="692" w:type="dxa"/>
            <w:vAlign w:val="center"/>
          </w:tcPr>
          <w:p w14:paraId="2C1B55FE" w14:textId="1B460643" w:rsidR="00322E69" w:rsidRPr="00D071E5" w:rsidRDefault="00322E69" w:rsidP="00322E69">
            <w:pPr>
              <w:widowControl w:val="0"/>
              <w:jc w:val="center"/>
              <w:rPr>
                <w:rFonts w:ascii="GHEA Grapalat" w:hAnsi="GHEA Grapalat" w:cs="Arial"/>
                <w:sz w:val="16"/>
                <w:szCs w:val="16"/>
              </w:rPr>
            </w:pPr>
          </w:p>
        </w:tc>
        <w:tc>
          <w:tcPr>
            <w:tcW w:w="837" w:type="dxa"/>
            <w:vAlign w:val="center"/>
          </w:tcPr>
          <w:p w14:paraId="2FBEC75E" w14:textId="45990AF4" w:rsidR="00322E69" w:rsidRPr="00D071E5" w:rsidRDefault="00322E69" w:rsidP="00322E69">
            <w:pPr>
              <w:widowControl w:val="0"/>
              <w:jc w:val="center"/>
              <w:rPr>
                <w:rFonts w:ascii="GHEA Grapalat" w:hAnsi="GHEA Grapalat" w:cs="Arial"/>
                <w:sz w:val="16"/>
                <w:szCs w:val="16"/>
              </w:rPr>
            </w:pPr>
          </w:p>
        </w:tc>
        <w:tc>
          <w:tcPr>
            <w:tcW w:w="544" w:type="dxa"/>
            <w:vAlign w:val="center"/>
          </w:tcPr>
          <w:p w14:paraId="44F32FAC" w14:textId="62508206" w:rsidR="00322E69" w:rsidRPr="00D071E5" w:rsidRDefault="00322E69" w:rsidP="00322E69">
            <w:pPr>
              <w:widowControl w:val="0"/>
              <w:jc w:val="center"/>
              <w:rPr>
                <w:rFonts w:ascii="GHEA Grapalat" w:hAnsi="GHEA Grapalat" w:cs="Arial"/>
                <w:sz w:val="16"/>
                <w:szCs w:val="16"/>
              </w:rPr>
            </w:pPr>
          </w:p>
        </w:tc>
        <w:tc>
          <w:tcPr>
            <w:tcW w:w="606" w:type="dxa"/>
            <w:vAlign w:val="center"/>
          </w:tcPr>
          <w:p w14:paraId="4078C11C" w14:textId="2AF161F0" w:rsidR="00322E69" w:rsidRPr="00D071E5" w:rsidRDefault="00322E69" w:rsidP="00322E69">
            <w:pPr>
              <w:widowControl w:val="0"/>
              <w:jc w:val="center"/>
              <w:rPr>
                <w:rFonts w:ascii="GHEA Grapalat" w:hAnsi="GHEA Grapalat" w:cs="Arial"/>
                <w:sz w:val="16"/>
                <w:szCs w:val="16"/>
              </w:rPr>
            </w:pPr>
          </w:p>
        </w:tc>
        <w:tc>
          <w:tcPr>
            <w:tcW w:w="698" w:type="dxa"/>
            <w:vAlign w:val="center"/>
          </w:tcPr>
          <w:p w14:paraId="73953107" w14:textId="07D47452" w:rsidR="00322E69" w:rsidRPr="00D071E5" w:rsidRDefault="00322E69" w:rsidP="00322E69">
            <w:pPr>
              <w:widowControl w:val="0"/>
              <w:jc w:val="center"/>
              <w:rPr>
                <w:rFonts w:ascii="GHEA Grapalat" w:hAnsi="GHEA Grapalat" w:cs="Arial"/>
                <w:sz w:val="16"/>
                <w:szCs w:val="16"/>
              </w:rPr>
            </w:pPr>
          </w:p>
        </w:tc>
        <w:tc>
          <w:tcPr>
            <w:tcW w:w="822" w:type="dxa"/>
            <w:vAlign w:val="center"/>
          </w:tcPr>
          <w:p w14:paraId="3D86BBED" w14:textId="2AE755D4" w:rsidR="00322E69" w:rsidRPr="00D071E5" w:rsidRDefault="00322E69" w:rsidP="00322E69">
            <w:pPr>
              <w:widowControl w:val="0"/>
              <w:jc w:val="center"/>
              <w:rPr>
                <w:rFonts w:ascii="GHEA Grapalat" w:hAnsi="GHEA Grapalat" w:cs="Arial"/>
                <w:sz w:val="16"/>
                <w:szCs w:val="16"/>
              </w:rPr>
            </w:pPr>
          </w:p>
        </w:tc>
        <w:tc>
          <w:tcPr>
            <w:tcW w:w="893" w:type="dxa"/>
            <w:vAlign w:val="center"/>
          </w:tcPr>
          <w:p w14:paraId="74E4399A" w14:textId="406591A2" w:rsidR="00322E69" w:rsidRPr="00D071E5" w:rsidRDefault="00322E69" w:rsidP="00322E69">
            <w:pPr>
              <w:widowControl w:val="0"/>
              <w:jc w:val="center"/>
              <w:rPr>
                <w:rFonts w:ascii="GHEA Grapalat" w:hAnsi="GHEA Grapalat" w:cs="Arial"/>
                <w:sz w:val="16"/>
                <w:szCs w:val="16"/>
              </w:rPr>
            </w:pPr>
          </w:p>
        </w:tc>
        <w:tc>
          <w:tcPr>
            <w:tcW w:w="849" w:type="dxa"/>
            <w:vAlign w:val="center"/>
          </w:tcPr>
          <w:p w14:paraId="7282C639" w14:textId="228416A6" w:rsidR="00322E69" w:rsidRPr="00D071E5" w:rsidRDefault="00322E69" w:rsidP="00322E69">
            <w:pPr>
              <w:widowControl w:val="0"/>
              <w:jc w:val="center"/>
              <w:rPr>
                <w:rFonts w:ascii="GHEA Grapalat" w:hAnsi="GHEA Grapalat" w:cs="Arial"/>
                <w:sz w:val="16"/>
                <w:szCs w:val="16"/>
              </w:rPr>
            </w:pPr>
          </w:p>
        </w:tc>
        <w:tc>
          <w:tcPr>
            <w:tcW w:w="961" w:type="dxa"/>
            <w:vAlign w:val="center"/>
          </w:tcPr>
          <w:p w14:paraId="1DFB6D86" w14:textId="0230BB0A" w:rsidR="00322E69" w:rsidRPr="00D071E5" w:rsidRDefault="00322E69" w:rsidP="00322E69">
            <w:pPr>
              <w:widowControl w:val="0"/>
              <w:jc w:val="center"/>
              <w:rPr>
                <w:rFonts w:ascii="GHEA Grapalat" w:hAnsi="GHEA Grapalat" w:cs="Arial"/>
                <w:sz w:val="16"/>
                <w:szCs w:val="16"/>
              </w:rPr>
            </w:pPr>
          </w:p>
        </w:tc>
        <w:tc>
          <w:tcPr>
            <w:tcW w:w="851" w:type="dxa"/>
            <w:vAlign w:val="center"/>
          </w:tcPr>
          <w:p w14:paraId="51A5680C" w14:textId="467B45C7" w:rsidR="00322E69" w:rsidRPr="00D071E5" w:rsidRDefault="00322E69" w:rsidP="00322E69">
            <w:pPr>
              <w:widowControl w:val="0"/>
              <w:jc w:val="center"/>
              <w:rPr>
                <w:rFonts w:ascii="GHEA Grapalat" w:hAnsi="GHEA Grapalat" w:cs="Arial"/>
                <w:sz w:val="16"/>
                <w:szCs w:val="16"/>
              </w:rPr>
            </w:pPr>
          </w:p>
        </w:tc>
        <w:tc>
          <w:tcPr>
            <w:tcW w:w="788" w:type="dxa"/>
            <w:vAlign w:val="center"/>
          </w:tcPr>
          <w:p w14:paraId="5195814E" w14:textId="3210B84E" w:rsidR="00322E69" w:rsidRPr="00D071E5" w:rsidRDefault="00322E69" w:rsidP="00322E69">
            <w:pPr>
              <w:widowControl w:val="0"/>
              <w:jc w:val="center"/>
              <w:rPr>
                <w:rFonts w:ascii="GHEA Grapalat" w:hAnsi="GHEA Grapalat"/>
                <w:b/>
                <w:sz w:val="16"/>
                <w:szCs w:val="16"/>
              </w:rPr>
            </w:pPr>
          </w:p>
        </w:tc>
      </w:tr>
      <w:tr w:rsidR="00322E69" w:rsidRPr="00D071E5" w14:paraId="1541F2DD" w14:textId="77777777" w:rsidTr="009128C6">
        <w:trPr>
          <w:trHeight w:val="404"/>
          <w:jc w:val="center"/>
        </w:trPr>
        <w:tc>
          <w:tcPr>
            <w:tcW w:w="1694" w:type="dxa"/>
            <w:vAlign w:val="center"/>
          </w:tcPr>
          <w:p w14:paraId="79B65784" w14:textId="2706CD51" w:rsidR="00322E69" w:rsidRPr="00D071E5"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2</w:t>
            </w:r>
          </w:p>
        </w:tc>
        <w:tc>
          <w:tcPr>
            <w:tcW w:w="2049" w:type="dxa"/>
            <w:vAlign w:val="center"/>
          </w:tcPr>
          <w:p w14:paraId="63486507" w14:textId="362F38C6"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15421100</w:t>
            </w:r>
          </w:p>
        </w:tc>
        <w:tc>
          <w:tcPr>
            <w:tcW w:w="1684" w:type="dxa"/>
            <w:vAlign w:val="center"/>
          </w:tcPr>
          <w:p w14:paraId="6B58A3F8" w14:textId="4E53D4CA" w:rsidR="00322E69" w:rsidRPr="00A538CA" w:rsidRDefault="00322E69" w:rsidP="00322E69">
            <w:pPr>
              <w:widowControl w:val="0"/>
              <w:jc w:val="center"/>
              <w:rPr>
                <w:rFonts w:ascii="GHEA Grapalat" w:hAnsi="GHEA Grapalat"/>
                <w:b/>
                <w:sz w:val="18"/>
                <w:szCs w:val="18"/>
                <w:lang w:val="en-US"/>
              </w:rPr>
            </w:pPr>
            <w:r w:rsidRPr="002400E0">
              <w:rPr>
                <w:rFonts w:ascii="GHEA Grapalat" w:hAnsi="GHEA Grapalat"/>
                <w:sz w:val="16"/>
                <w:szCs w:val="16"/>
              </w:rPr>
              <w:t>Подсолнечное масло</w:t>
            </w:r>
          </w:p>
        </w:tc>
        <w:tc>
          <w:tcPr>
            <w:tcW w:w="959" w:type="dxa"/>
            <w:vAlign w:val="center"/>
          </w:tcPr>
          <w:p w14:paraId="4297468C" w14:textId="0BE5BBEF" w:rsidR="00322E69" w:rsidRPr="00D071E5" w:rsidRDefault="00322E69" w:rsidP="00322E69">
            <w:pPr>
              <w:widowControl w:val="0"/>
              <w:jc w:val="center"/>
              <w:rPr>
                <w:rFonts w:ascii="GHEA Grapalat" w:hAnsi="GHEA Grapalat"/>
                <w:sz w:val="16"/>
                <w:szCs w:val="16"/>
              </w:rPr>
            </w:pPr>
          </w:p>
        </w:tc>
        <w:tc>
          <w:tcPr>
            <w:tcW w:w="978" w:type="dxa"/>
            <w:vAlign w:val="center"/>
          </w:tcPr>
          <w:p w14:paraId="407A409A" w14:textId="52406814" w:rsidR="00322E69" w:rsidRPr="00D071E5" w:rsidRDefault="00322E69" w:rsidP="00322E69">
            <w:pPr>
              <w:widowControl w:val="0"/>
              <w:jc w:val="center"/>
              <w:rPr>
                <w:rFonts w:ascii="GHEA Grapalat" w:hAnsi="GHEA Grapalat"/>
                <w:sz w:val="16"/>
                <w:szCs w:val="16"/>
              </w:rPr>
            </w:pPr>
          </w:p>
        </w:tc>
        <w:tc>
          <w:tcPr>
            <w:tcW w:w="692" w:type="dxa"/>
            <w:vAlign w:val="center"/>
          </w:tcPr>
          <w:p w14:paraId="2D0D2252" w14:textId="46414D54" w:rsidR="00322E69" w:rsidRPr="00D071E5" w:rsidRDefault="00322E69" w:rsidP="00322E69">
            <w:pPr>
              <w:widowControl w:val="0"/>
              <w:jc w:val="center"/>
              <w:rPr>
                <w:rFonts w:ascii="GHEA Grapalat" w:hAnsi="GHEA Grapalat"/>
                <w:sz w:val="16"/>
                <w:szCs w:val="16"/>
              </w:rPr>
            </w:pPr>
          </w:p>
        </w:tc>
        <w:tc>
          <w:tcPr>
            <w:tcW w:w="837" w:type="dxa"/>
            <w:vAlign w:val="center"/>
          </w:tcPr>
          <w:p w14:paraId="6BEA7D7A" w14:textId="4BD50583" w:rsidR="00322E69" w:rsidRPr="00D071E5" w:rsidRDefault="00322E69" w:rsidP="00322E69">
            <w:pPr>
              <w:widowControl w:val="0"/>
              <w:jc w:val="center"/>
              <w:rPr>
                <w:rFonts w:ascii="GHEA Grapalat" w:hAnsi="GHEA Grapalat"/>
                <w:sz w:val="16"/>
                <w:szCs w:val="16"/>
              </w:rPr>
            </w:pPr>
          </w:p>
        </w:tc>
        <w:tc>
          <w:tcPr>
            <w:tcW w:w="544" w:type="dxa"/>
            <w:vAlign w:val="center"/>
          </w:tcPr>
          <w:p w14:paraId="1DDC9B6C" w14:textId="42442890" w:rsidR="00322E69" w:rsidRPr="00D071E5" w:rsidRDefault="00322E69" w:rsidP="00322E69">
            <w:pPr>
              <w:widowControl w:val="0"/>
              <w:jc w:val="center"/>
              <w:rPr>
                <w:rFonts w:ascii="GHEA Grapalat" w:hAnsi="GHEA Grapalat"/>
                <w:sz w:val="16"/>
                <w:szCs w:val="16"/>
              </w:rPr>
            </w:pPr>
          </w:p>
        </w:tc>
        <w:tc>
          <w:tcPr>
            <w:tcW w:w="606" w:type="dxa"/>
            <w:vAlign w:val="center"/>
          </w:tcPr>
          <w:p w14:paraId="33433981"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3501D757"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22AEF767"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2D55F93E" w14:textId="52788BA1" w:rsidR="00322E69" w:rsidRPr="009E7502" w:rsidRDefault="00322E69" w:rsidP="00322E69">
            <w:pPr>
              <w:widowControl w:val="0"/>
              <w:jc w:val="center"/>
              <w:rPr>
                <w:rFonts w:ascii="GHEA Grapalat" w:hAnsi="GHEA Grapalat"/>
                <w:sz w:val="16"/>
                <w:szCs w:val="16"/>
                <w:lang w:val="en-US"/>
              </w:rPr>
            </w:pPr>
          </w:p>
        </w:tc>
        <w:tc>
          <w:tcPr>
            <w:tcW w:w="849" w:type="dxa"/>
            <w:vAlign w:val="center"/>
          </w:tcPr>
          <w:p w14:paraId="56479CA9" w14:textId="552A4A7D" w:rsidR="00322E69" w:rsidRPr="009E7502" w:rsidRDefault="00322E69" w:rsidP="00322E69">
            <w:pPr>
              <w:widowControl w:val="0"/>
              <w:jc w:val="center"/>
              <w:rPr>
                <w:rFonts w:ascii="GHEA Grapalat" w:hAnsi="GHEA Grapalat"/>
                <w:sz w:val="16"/>
                <w:szCs w:val="16"/>
                <w:lang w:val="en-US"/>
              </w:rPr>
            </w:pPr>
          </w:p>
        </w:tc>
        <w:tc>
          <w:tcPr>
            <w:tcW w:w="961" w:type="dxa"/>
            <w:vAlign w:val="center"/>
          </w:tcPr>
          <w:p w14:paraId="1451D0C5" w14:textId="31BDB089" w:rsidR="00322E69" w:rsidRPr="009E7502" w:rsidRDefault="00322E69" w:rsidP="00322E69">
            <w:pPr>
              <w:widowControl w:val="0"/>
              <w:jc w:val="center"/>
              <w:rPr>
                <w:rFonts w:ascii="GHEA Grapalat" w:hAnsi="GHEA Grapalat"/>
                <w:sz w:val="16"/>
                <w:szCs w:val="16"/>
                <w:lang w:val="en-US"/>
              </w:rPr>
            </w:pPr>
          </w:p>
        </w:tc>
        <w:tc>
          <w:tcPr>
            <w:tcW w:w="851" w:type="dxa"/>
            <w:vAlign w:val="center"/>
          </w:tcPr>
          <w:p w14:paraId="21C2D316" w14:textId="35524F6C" w:rsidR="00322E69" w:rsidRPr="00D071E5" w:rsidRDefault="00322E69" w:rsidP="00322E69">
            <w:pPr>
              <w:widowControl w:val="0"/>
              <w:jc w:val="center"/>
              <w:rPr>
                <w:rFonts w:ascii="GHEA Grapalat" w:hAnsi="GHEA Grapalat"/>
                <w:sz w:val="16"/>
                <w:szCs w:val="16"/>
              </w:rPr>
            </w:pPr>
          </w:p>
        </w:tc>
        <w:tc>
          <w:tcPr>
            <w:tcW w:w="788" w:type="dxa"/>
            <w:vAlign w:val="center"/>
          </w:tcPr>
          <w:p w14:paraId="4A28AB57" w14:textId="1390CE98" w:rsidR="00322E69" w:rsidRPr="00D071E5" w:rsidRDefault="00322E69" w:rsidP="00322E69">
            <w:pPr>
              <w:widowControl w:val="0"/>
              <w:jc w:val="center"/>
              <w:rPr>
                <w:rFonts w:ascii="GHEA Grapalat" w:hAnsi="GHEA Grapalat"/>
                <w:sz w:val="16"/>
                <w:szCs w:val="16"/>
              </w:rPr>
            </w:pPr>
          </w:p>
        </w:tc>
      </w:tr>
      <w:tr w:rsidR="00322E69" w:rsidRPr="00D071E5" w14:paraId="4B2B4227" w14:textId="77777777" w:rsidTr="000518BA">
        <w:trPr>
          <w:trHeight w:val="404"/>
          <w:jc w:val="center"/>
        </w:trPr>
        <w:tc>
          <w:tcPr>
            <w:tcW w:w="1694" w:type="dxa"/>
            <w:vAlign w:val="center"/>
          </w:tcPr>
          <w:p w14:paraId="52D4E360" w14:textId="44748B5E" w:rsidR="00322E69" w:rsidRPr="00D071E5"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3</w:t>
            </w:r>
          </w:p>
        </w:tc>
        <w:tc>
          <w:tcPr>
            <w:tcW w:w="2049" w:type="dxa"/>
            <w:vAlign w:val="center"/>
          </w:tcPr>
          <w:p w14:paraId="4C23AF38" w14:textId="74DD4D3E"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15614200</w:t>
            </w:r>
          </w:p>
        </w:tc>
        <w:tc>
          <w:tcPr>
            <w:tcW w:w="1684" w:type="dxa"/>
            <w:vAlign w:val="center"/>
          </w:tcPr>
          <w:p w14:paraId="1005CCEA" w14:textId="7D422BE0" w:rsidR="00322E69" w:rsidRPr="00A538CA" w:rsidRDefault="00322E69" w:rsidP="00322E69">
            <w:pPr>
              <w:widowControl w:val="0"/>
              <w:jc w:val="center"/>
              <w:rPr>
                <w:rFonts w:ascii="GHEA Grapalat" w:hAnsi="GHEA Grapalat"/>
                <w:b/>
                <w:sz w:val="18"/>
                <w:szCs w:val="18"/>
                <w:lang w:val="en-US"/>
              </w:rPr>
            </w:pPr>
            <w:r w:rsidRPr="002400E0">
              <w:rPr>
                <w:rFonts w:ascii="GHEA Grapalat" w:hAnsi="GHEA Grapalat"/>
                <w:sz w:val="16"/>
                <w:szCs w:val="16"/>
              </w:rPr>
              <w:t>Рис</w:t>
            </w:r>
          </w:p>
        </w:tc>
        <w:tc>
          <w:tcPr>
            <w:tcW w:w="959" w:type="dxa"/>
            <w:vAlign w:val="center"/>
          </w:tcPr>
          <w:p w14:paraId="4992F11E" w14:textId="3E316B2E" w:rsidR="00322E69" w:rsidRPr="00D071E5" w:rsidRDefault="00322E69" w:rsidP="00322E69">
            <w:pPr>
              <w:widowControl w:val="0"/>
              <w:jc w:val="center"/>
              <w:rPr>
                <w:rFonts w:ascii="GHEA Grapalat" w:hAnsi="GHEA Grapalat"/>
                <w:sz w:val="16"/>
                <w:szCs w:val="16"/>
              </w:rPr>
            </w:pPr>
          </w:p>
        </w:tc>
        <w:tc>
          <w:tcPr>
            <w:tcW w:w="978" w:type="dxa"/>
            <w:vAlign w:val="center"/>
          </w:tcPr>
          <w:p w14:paraId="2538EA03" w14:textId="1D9D7F82" w:rsidR="00322E69" w:rsidRPr="00D071E5" w:rsidRDefault="00322E69" w:rsidP="00322E69">
            <w:pPr>
              <w:widowControl w:val="0"/>
              <w:jc w:val="center"/>
              <w:rPr>
                <w:rFonts w:ascii="GHEA Grapalat" w:hAnsi="GHEA Grapalat"/>
                <w:sz w:val="16"/>
                <w:szCs w:val="16"/>
              </w:rPr>
            </w:pPr>
          </w:p>
        </w:tc>
        <w:tc>
          <w:tcPr>
            <w:tcW w:w="692" w:type="dxa"/>
            <w:vAlign w:val="center"/>
          </w:tcPr>
          <w:p w14:paraId="13762DF7" w14:textId="386BE0D8" w:rsidR="00322E69" w:rsidRPr="00D071E5" w:rsidRDefault="00322E69" w:rsidP="00322E69">
            <w:pPr>
              <w:widowControl w:val="0"/>
              <w:jc w:val="center"/>
              <w:rPr>
                <w:rFonts w:ascii="GHEA Grapalat" w:hAnsi="GHEA Grapalat"/>
                <w:sz w:val="16"/>
                <w:szCs w:val="16"/>
              </w:rPr>
            </w:pPr>
          </w:p>
        </w:tc>
        <w:tc>
          <w:tcPr>
            <w:tcW w:w="837" w:type="dxa"/>
            <w:vAlign w:val="center"/>
          </w:tcPr>
          <w:p w14:paraId="37CE0B09" w14:textId="217FA1B8" w:rsidR="00322E69" w:rsidRPr="00D071E5" w:rsidRDefault="00322E69" w:rsidP="00322E69">
            <w:pPr>
              <w:widowControl w:val="0"/>
              <w:jc w:val="center"/>
              <w:rPr>
                <w:rFonts w:ascii="GHEA Grapalat" w:hAnsi="GHEA Grapalat"/>
                <w:sz w:val="16"/>
                <w:szCs w:val="16"/>
              </w:rPr>
            </w:pPr>
          </w:p>
        </w:tc>
        <w:tc>
          <w:tcPr>
            <w:tcW w:w="544" w:type="dxa"/>
            <w:vAlign w:val="center"/>
          </w:tcPr>
          <w:p w14:paraId="768A3BD9" w14:textId="25AE0EEF" w:rsidR="00322E69" w:rsidRPr="00D071E5" w:rsidRDefault="00322E69" w:rsidP="00322E69">
            <w:pPr>
              <w:widowControl w:val="0"/>
              <w:jc w:val="center"/>
              <w:rPr>
                <w:rFonts w:ascii="GHEA Grapalat" w:hAnsi="GHEA Grapalat"/>
                <w:sz w:val="16"/>
                <w:szCs w:val="16"/>
              </w:rPr>
            </w:pPr>
          </w:p>
        </w:tc>
        <w:tc>
          <w:tcPr>
            <w:tcW w:w="606" w:type="dxa"/>
            <w:vAlign w:val="center"/>
          </w:tcPr>
          <w:p w14:paraId="3026DD08"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5DFA56A5"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67DAD081"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507DD987" w14:textId="56E2DBB2" w:rsidR="00322E69" w:rsidRPr="00D071E5" w:rsidRDefault="00322E69" w:rsidP="00322E69">
            <w:pPr>
              <w:widowControl w:val="0"/>
              <w:jc w:val="center"/>
              <w:rPr>
                <w:rFonts w:ascii="GHEA Grapalat" w:hAnsi="GHEA Grapalat"/>
                <w:sz w:val="16"/>
                <w:szCs w:val="16"/>
              </w:rPr>
            </w:pPr>
          </w:p>
        </w:tc>
        <w:tc>
          <w:tcPr>
            <w:tcW w:w="849" w:type="dxa"/>
            <w:vAlign w:val="center"/>
          </w:tcPr>
          <w:p w14:paraId="070EE2C5" w14:textId="7F901E2F" w:rsidR="00322E69" w:rsidRPr="00D071E5" w:rsidRDefault="00322E69" w:rsidP="00322E69">
            <w:pPr>
              <w:widowControl w:val="0"/>
              <w:jc w:val="center"/>
              <w:rPr>
                <w:rFonts w:ascii="GHEA Grapalat" w:hAnsi="GHEA Grapalat"/>
                <w:sz w:val="16"/>
                <w:szCs w:val="16"/>
              </w:rPr>
            </w:pPr>
          </w:p>
        </w:tc>
        <w:tc>
          <w:tcPr>
            <w:tcW w:w="961" w:type="dxa"/>
            <w:vAlign w:val="center"/>
          </w:tcPr>
          <w:p w14:paraId="611E410F" w14:textId="5A86C714" w:rsidR="00322E69" w:rsidRPr="00D071E5" w:rsidRDefault="00322E69" w:rsidP="00322E69">
            <w:pPr>
              <w:widowControl w:val="0"/>
              <w:jc w:val="center"/>
              <w:rPr>
                <w:rFonts w:ascii="GHEA Grapalat" w:hAnsi="GHEA Grapalat"/>
                <w:sz w:val="16"/>
                <w:szCs w:val="16"/>
              </w:rPr>
            </w:pPr>
          </w:p>
        </w:tc>
        <w:tc>
          <w:tcPr>
            <w:tcW w:w="851" w:type="dxa"/>
            <w:vAlign w:val="center"/>
          </w:tcPr>
          <w:p w14:paraId="60B2BDB4" w14:textId="6A04F062" w:rsidR="00322E69" w:rsidRPr="00D071E5" w:rsidRDefault="00322E69" w:rsidP="00322E69">
            <w:pPr>
              <w:widowControl w:val="0"/>
              <w:jc w:val="center"/>
              <w:rPr>
                <w:rFonts w:ascii="GHEA Grapalat" w:hAnsi="GHEA Grapalat"/>
                <w:sz w:val="16"/>
                <w:szCs w:val="16"/>
              </w:rPr>
            </w:pPr>
          </w:p>
        </w:tc>
        <w:tc>
          <w:tcPr>
            <w:tcW w:w="788" w:type="dxa"/>
            <w:vAlign w:val="center"/>
          </w:tcPr>
          <w:p w14:paraId="442499C0" w14:textId="759180BE" w:rsidR="00322E69" w:rsidRPr="00D071E5" w:rsidRDefault="00322E69" w:rsidP="00322E69">
            <w:pPr>
              <w:widowControl w:val="0"/>
              <w:jc w:val="center"/>
              <w:rPr>
                <w:rFonts w:ascii="GHEA Grapalat" w:hAnsi="GHEA Grapalat"/>
                <w:sz w:val="16"/>
                <w:szCs w:val="16"/>
              </w:rPr>
            </w:pPr>
          </w:p>
        </w:tc>
      </w:tr>
      <w:tr w:rsidR="00322E69" w:rsidRPr="00D071E5" w14:paraId="16E2B2E1" w14:textId="77777777" w:rsidTr="000518BA">
        <w:trPr>
          <w:trHeight w:val="404"/>
          <w:jc w:val="center"/>
        </w:trPr>
        <w:tc>
          <w:tcPr>
            <w:tcW w:w="1694" w:type="dxa"/>
            <w:vAlign w:val="center"/>
          </w:tcPr>
          <w:p w14:paraId="77F9928E" w14:textId="734509B1" w:rsidR="00322E69" w:rsidRPr="00D071E5"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4</w:t>
            </w:r>
          </w:p>
        </w:tc>
        <w:tc>
          <w:tcPr>
            <w:tcW w:w="2049" w:type="dxa"/>
            <w:vAlign w:val="center"/>
          </w:tcPr>
          <w:p w14:paraId="3C7841D5" w14:textId="543A71F6"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3221110</w:t>
            </w:r>
          </w:p>
        </w:tc>
        <w:tc>
          <w:tcPr>
            <w:tcW w:w="1684" w:type="dxa"/>
            <w:vAlign w:val="center"/>
          </w:tcPr>
          <w:p w14:paraId="6C8256AD" w14:textId="6BDAC8E0" w:rsidR="00322E69" w:rsidRPr="00A538CA" w:rsidRDefault="00322E69" w:rsidP="00322E69">
            <w:pPr>
              <w:widowControl w:val="0"/>
              <w:jc w:val="center"/>
              <w:rPr>
                <w:rFonts w:ascii="GHEA Grapalat" w:hAnsi="GHEA Grapalat"/>
                <w:b/>
                <w:sz w:val="18"/>
                <w:szCs w:val="18"/>
                <w:lang w:val="en-US"/>
              </w:rPr>
            </w:pPr>
            <w:r w:rsidRPr="002400E0">
              <w:rPr>
                <w:rFonts w:ascii="GHEA Grapalat" w:hAnsi="GHEA Grapalat"/>
                <w:sz w:val="16"/>
                <w:szCs w:val="16"/>
              </w:rPr>
              <w:t>Морковь</w:t>
            </w:r>
          </w:p>
        </w:tc>
        <w:tc>
          <w:tcPr>
            <w:tcW w:w="959" w:type="dxa"/>
            <w:vAlign w:val="center"/>
          </w:tcPr>
          <w:p w14:paraId="5F4423EE" w14:textId="2E8BEFB6" w:rsidR="00322E69" w:rsidRPr="00D071E5" w:rsidRDefault="00322E69" w:rsidP="00322E69">
            <w:pPr>
              <w:widowControl w:val="0"/>
              <w:jc w:val="center"/>
              <w:rPr>
                <w:rFonts w:ascii="GHEA Grapalat" w:hAnsi="GHEA Grapalat"/>
                <w:sz w:val="16"/>
                <w:szCs w:val="16"/>
              </w:rPr>
            </w:pPr>
          </w:p>
        </w:tc>
        <w:tc>
          <w:tcPr>
            <w:tcW w:w="978" w:type="dxa"/>
            <w:vAlign w:val="center"/>
          </w:tcPr>
          <w:p w14:paraId="54234FAE" w14:textId="0D2DBBD7" w:rsidR="00322E69" w:rsidRPr="00D071E5" w:rsidRDefault="00322E69" w:rsidP="00322E69">
            <w:pPr>
              <w:widowControl w:val="0"/>
              <w:jc w:val="center"/>
              <w:rPr>
                <w:rFonts w:ascii="GHEA Grapalat" w:hAnsi="GHEA Grapalat"/>
                <w:sz w:val="16"/>
                <w:szCs w:val="16"/>
              </w:rPr>
            </w:pPr>
          </w:p>
        </w:tc>
        <w:tc>
          <w:tcPr>
            <w:tcW w:w="692" w:type="dxa"/>
            <w:vAlign w:val="center"/>
          </w:tcPr>
          <w:p w14:paraId="69B4A777" w14:textId="7C95781C" w:rsidR="00322E69" w:rsidRPr="00D071E5" w:rsidRDefault="00322E69" w:rsidP="00322E69">
            <w:pPr>
              <w:widowControl w:val="0"/>
              <w:jc w:val="center"/>
              <w:rPr>
                <w:rFonts w:ascii="GHEA Grapalat" w:hAnsi="GHEA Grapalat"/>
                <w:sz w:val="16"/>
                <w:szCs w:val="16"/>
              </w:rPr>
            </w:pPr>
          </w:p>
        </w:tc>
        <w:tc>
          <w:tcPr>
            <w:tcW w:w="837" w:type="dxa"/>
            <w:vAlign w:val="center"/>
          </w:tcPr>
          <w:p w14:paraId="52897797" w14:textId="3DAEF90F" w:rsidR="00322E69" w:rsidRPr="00D071E5" w:rsidRDefault="00322E69" w:rsidP="00322E69">
            <w:pPr>
              <w:widowControl w:val="0"/>
              <w:jc w:val="center"/>
              <w:rPr>
                <w:rFonts w:ascii="GHEA Grapalat" w:hAnsi="GHEA Grapalat"/>
                <w:sz w:val="16"/>
                <w:szCs w:val="16"/>
              </w:rPr>
            </w:pPr>
          </w:p>
        </w:tc>
        <w:tc>
          <w:tcPr>
            <w:tcW w:w="544" w:type="dxa"/>
            <w:vAlign w:val="center"/>
          </w:tcPr>
          <w:p w14:paraId="7EBDC341" w14:textId="02B03A08" w:rsidR="00322E69" w:rsidRPr="00D071E5" w:rsidRDefault="00322E69" w:rsidP="00322E69">
            <w:pPr>
              <w:widowControl w:val="0"/>
              <w:jc w:val="center"/>
              <w:rPr>
                <w:rFonts w:ascii="GHEA Grapalat" w:hAnsi="GHEA Grapalat"/>
                <w:sz w:val="16"/>
                <w:szCs w:val="16"/>
              </w:rPr>
            </w:pPr>
          </w:p>
        </w:tc>
        <w:tc>
          <w:tcPr>
            <w:tcW w:w="606" w:type="dxa"/>
            <w:vAlign w:val="center"/>
          </w:tcPr>
          <w:p w14:paraId="50F887ED"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69837DEA"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74826CA5"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4A8EF2B2" w14:textId="0F7FE9EC" w:rsidR="00322E69" w:rsidRPr="00D071E5" w:rsidRDefault="00322E69" w:rsidP="00322E69">
            <w:pPr>
              <w:widowControl w:val="0"/>
              <w:jc w:val="center"/>
              <w:rPr>
                <w:rFonts w:ascii="GHEA Grapalat" w:hAnsi="GHEA Grapalat"/>
                <w:sz w:val="16"/>
                <w:szCs w:val="16"/>
              </w:rPr>
            </w:pPr>
          </w:p>
        </w:tc>
        <w:tc>
          <w:tcPr>
            <w:tcW w:w="849" w:type="dxa"/>
            <w:vAlign w:val="center"/>
          </w:tcPr>
          <w:p w14:paraId="69018123" w14:textId="6168E0AB" w:rsidR="00322E69" w:rsidRPr="00D071E5" w:rsidRDefault="00322E69" w:rsidP="00322E69">
            <w:pPr>
              <w:widowControl w:val="0"/>
              <w:jc w:val="center"/>
              <w:rPr>
                <w:rFonts w:ascii="GHEA Grapalat" w:hAnsi="GHEA Grapalat"/>
                <w:sz w:val="16"/>
                <w:szCs w:val="16"/>
              </w:rPr>
            </w:pPr>
          </w:p>
        </w:tc>
        <w:tc>
          <w:tcPr>
            <w:tcW w:w="961" w:type="dxa"/>
            <w:vAlign w:val="center"/>
          </w:tcPr>
          <w:p w14:paraId="79C3F9D2" w14:textId="3F0C997B" w:rsidR="00322E69" w:rsidRPr="00D071E5" w:rsidRDefault="00322E69" w:rsidP="00322E69">
            <w:pPr>
              <w:widowControl w:val="0"/>
              <w:jc w:val="center"/>
              <w:rPr>
                <w:rFonts w:ascii="GHEA Grapalat" w:hAnsi="GHEA Grapalat"/>
                <w:sz w:val="16"/>
                <w:szCs w:val="16"/>
              </w:rPr>
            </w:pPr>
          </w:p>
        </w:tc>
        <w:tc>
          <w:tcPr>
            <w:tcW w:w="851" w:type="dxa"/>
            <w:vAlign w:val="center"/>
          </w:tcPr>
          <w:p w14:paraId="6E53F2E2" w14:textId="71EA27FA" w:rsidR="00322E69" w:rsidRPr="00D071E5" w:rsidRDefault="00322E69" w:rsidP="00322E69">
            <w:pPr>
              <w:widowControl w:val="0"/>
              <w:jc w:val="center"/>
              <w:rPr>
                <w:rFonts w:ascii="GHEA Grapalat" w:hAnsi="GHEA Grapalat"/>
                <w:sz w:val="16"/>
                <w:szCs w:val="16"/>
              </w:rPr>
            </w:pPr>
          </w:p>
        </w:tc>
        <w:tc>
          <w:tcPr>
            <w:tcW w:w="788" w:type="dxa"/>
            <w:vAlign w:val="center"/>
          </w:tcPr>
          <w:p w14:paraId="2599C336" w14:textId="581327C9" w:rsidR="00322E69" w:rsidRPr="00D071E5" w:rsidRDefault="00322E69" w:rsidP="00322E69">
            <w:pPr>
              <w:widowControl w:val="0"/>
              <w:jc w:val="center"/>
              <w:rPr>
                <w:rFonts w:ascii="GHEA Grapalat" w:hAnsi="GHEA Grapalat"/>
                <w:sz w:val="16"/>
                <w:szCs w:val="16"/>
              </w:rPr>
            </w:pPr>
          </w:p>
        </w:tc>
      </w:tr>
      <w:tr w:rsidR="00322E69" w:rsidRPr="00D071E5" w14:paraId="00DE975F" w14:textId="77777777" w:rsidTr="000518BA">
        <w:trPr>
          <w:trHeight w:val="404"/>
          <w:jc w:val="center"/>
        </w:trPr>
        <w:tc>
          <w:tcPr>
            <w:tcW w:w="1694" w:type="dxa"/>
            <w:vAlign w:val="center"/>
          </w:tcPr>
          <w:p w14:paraId="03044745" w14:textId="02FA2B10" w:rsidR="00322E69" w:rsidRPr="00D071E5"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5</w:t>
            </w:r>
          </w:p>
        </w:tc>
        <w:tc>
          <w:tcPr>
            <w:tcW w:w="2049" w:type="dxa"/>
            <w:vAlign w:val="center"/>
          </w:tcPr>
          <w:p w14:paraId="562EC176" w14:textId="723C66D5"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3222128</w:t>
            </w:r>
          </w:p>
        </w:tc>
        <w:tc>
          <w:tcPr>
            <w:tcW w:w="1684" w:type="dxa"/>
            <w:vAlign w:val="center"/>
          </w:tcPr>
          <w:p w14:paraId="5AC0A9D4" w14:textId="3C5AA631" w:rsidR="00322E69" w:rsidRPr="00A538CA" w:rsidRDefault="00322E69" w:rsidP="00322E69">
            <w:pPr>
              <w:widowControl w:val="0"/>
              <w:jc w:val="center"/>
              <w:rPr>
                <w:rFonts w:ascii="GHEA Grapalat" w:hAnsi="GHEA Grapalat"/>
                <w:b/>
                <w:sz w:val="18"/>
                <w:szCs w:val="18"/>
                <w:lang w:val="en-US"/>
              </w:rPr>
            </w:pPr>
            <w:r w:rsidRPr="002400E0">
              <w:rPr>
                <w:rFonts w:ascii="GHEA Grapalat" w:hAnsi="GHEA Grapalat"/>
                <w:sz w:val="16"/>
                <w:szCs w:val="16"/>
              </w:rPr>
              <w:t>Яблоко</w:t>
            </w:r>
          </w:p>
        </w:tc>
        <w:tc>
          <w:tcPr>
            <w:tcW w:w="959" w:type="dxa"/>
            <w:vAlign w:val="center"/>
          </w:tcPr>
          <w:p w14:paraId="2C401251" w14:textId="39591C5B" w:rsidR="00322E69" w:rsidRPr="00D071E5" w:rsidRDefault="00322E69" w:rsidP="00322E69">
            <w:pPr>
              <w:widowControl w:val="0"/>
              <w:jc w:val="center"/>
              <w:rPr>
                <w:rFonts w:ascii="GHEA Grapalat" w:hAnsi="GHEA Grapalat"/>
                <w:sz w:val="16"/>
                <w:szCs w:val="16"/>
              </w:rPr>
            </w:pPr>
          </w:p>
        </w:tc>
        <w:tc>
          <w:tcPr>
            <w:tcW w:w="978" w:type="dxa"/>
            <w:vAlign w:val="center"/>
          </w:tcPr>
          <w:p w14:paraId="310B8146" w14:textId="50467090" w:rsidR="00322E69" w:rsidRPr="00D071E5" w:rsidRDefault="00322E69" w:rsidP="00322E69">
            <w:pPr>
              <w:widowControl w:val="0"/>
              <w:jc w:val="center"/>
              <w:rPr>
                <w:rFonts w:ascii="GHEA Grapalat" w:hAnsi="GHEA Grapalat"/>
                <w:sz w:val="16"/>
                <w:szCs w:val="16"/>
              </w:rPr>
            </w:pPr>
          </w:p>
        </w:tc>
        <w:tc>
          <w:tcPr>
            <w:tcW w:w="692" w:type="dxa"/>
            <w:vAlign w:val="center"/>
          </w:tcPr>
          <w:p w14:paraId="216B17B9" w14:textId="47C0F366" w:rsidR="00322E69" w:rsidRPr="00D071E5" w:rsidRDefault="00322E69" w:rsidP="00322E69">
            <w:pPr>
              <w:widowControl w:val="0"/>
              <w:jc w:val="center"/>
              <w:rPr>
                <w:rFonts w:ascii="GHEA Grapalat" w:hAnsi="GHEA Grapalat"/>
                <w:sz w:val="16"/>
                <w:szCs w:val="16"/>
              </w:rPr>
            </w:pPr>
          </w:p>
        </w:tc>
        <w:tc>
          <w:tcPr>
            <w:tcW w:w="837" w:type="dxa"/>
            <w:vAlign w:val="center"/>
          </w:tcPr>
          <w:p w14:paraId="2479DE03" w14:textId="488C41B1" w:rsidR="00322E69" w:rsidRPr="00D071E5" w:rsidRDefault="00322E69" w:rsidP="00322E69">
            <w:pPr>
              <w:widowControl w:val="0"/>
              <w:jc w:val="center"/>
              <w:rPr>
                <w:rFonts w:ascii="GHEA Grapalat" w:hAnsi="GHEA Grapalat"/>
                <w:sz w:val="16"/>
                <w:szCs w:val="16"/>
              </w:rPr>
            </w:pPr>
          </w:p>
        </w:tc>
        <w:tc>
          <w:tcPr>
            <w:tcW w:w="544" w:type="dxa"/>
            <w:vAlign w:val="center"/>
          </w:tcPr>
          <w:p w14:paraId="7246EFB4" w14:textId="19BED208" w:rsidR="00322E69" w:rsidRPr="00D071E5" w:rsidRDefault="00322E69" w:rsidP="00322E69">
            <w:pPr>
              <w:widowControl w:val="0"/>
              <w:jc w:val="center"/>
              <w:rPr>
                <w:rFonts w:ascii="GHEA Grapalat" w:hAnsi="GHEA Grapalat"/>
                <w:sz w:val="16"/>
                <w:szCs w:val="16"/>
              </w:rPr>
            </w:pPr>
          </w:p>
        </w:tc>
        <w:tc>
          <w:tcPr>
            <w:tcW w:w="606" w:type="dxa"/>
            <w:vAlign w:val="center"/>
          </w:tcPr>
          <w:p w14:paraId="2666CBB2"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50A13684"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53B55166"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6E00A206" w14:textId="731310D1" w:rsidR="00322E69" w:rsidRPr="00D071E5" w:rsidRDefault="00322E69" w:rsidP="00322E69">
            <w:pPr>
              <w:widowControl w:val="0"/>
              <w:jc w:val="center"/>
              <w:rPr>
                <w:rFonts w:ascii="GHEA Grapalat" w:hAnsi="GHEA Grapalat"/>
                <w:sz w:val="16"/>
                <w:szCs w:val="16"/>
              </w:rPr>
            </w:pPr>
          </w:p>
        </w:tc>
        <w:tc>
          <w:tcPr>
            <w:tcW w:w="849" w:type="dxa"/>
            <w:vAlign w:val="center"/>
          </w:tcPr>
          <w:p w14:paraId="2954B691" w14:textId="05FA6C22" w:rsidR="00322E69" w:rsidRPr="00D071E5" w:rsidRDefault="00322E69" w:rsidP="00322E69">
            <w:pPr>
              <w:widowControl w:val="0"/>
              <w:jc w:val="center"/>
              <w:rPr>
                <w:rFonts w:ascii="GHEA Grapalat" w:hAnsi="GHEA Grapalat"/>
                <w:sz w:val="16"/>
                <w:szCs w:val="16"/>
              </w:rPr>
            </w:pPr>
          </w:p>
        </w:tc>
        <w:tc>
          <w:tcPr>
            <w:tcW w:w="961" w:type="dxa"/>
            <w:vAlign w:val="center"/>
          </w:tcPr>
          <w:p w14:paraId="31ECB237" w14:textId="72356897" w:rsidR="00322E69" w:rsidRPr="00D071E5" w:rsidRDefault="00322E69" w:rsidP="00322E69">
            <w:pPr>
              <w:widowControl w:val="0"/>
              <w:jc w:val="center"/>
              <w:rPr>
                <w:rFonts w:ascii="GHEA Grapalat" w:hAnsi="GHEA Grapalat"/>
                <w:sz w:val="16"/>
                <w:szCs w:val="16"/>
              </w:rPr>
            </w:pPr>
          </w:p>
        </w:tc>
        <w:tc>
          <w:tcPr>
            <w:tcW w:w="851" w:type="dxa"/>
            <w:vAlign w:val="center"/>
          </w:tcPr>
          <w:p w14:paraId="607DC424" w14:textId="124167BD" w:rsidR="00322E69" w:rsidRPr="00D071E5" w:rsidRDefault="00322E69" w:rsidP="00322E69">
            <w:pPr>
              <w:widowControl w:val="0"/>
              <w:jc w:val="center"/>
              <w:rPr>
                <w:rFonts w:ascii="GHEA Grapalat" w:hAnsi="GHEA Grapalat"/>
                <w:sz w:val="16"/>
                <w:szCs w:val="16"/>
              </w:rPr>
            </w:pPr>
          </w:p>
        </w:tc>
        <w:tc>
          <w:tcPr>
            <w:tcW w:w="788" w:type="dxa"/>
            <w:vAlign w:val="center"/>
          </w:tcPr>
          <w:p w14:paraId="53DA82F3" w14:textId="393DC87E" w:rsidR="00322E69" w:rsidRPr="00D071E5" w:rsidRDefault="00322E69" w:rsidP="00322E69">
            <w:pPr>
              <w:widowControl w:val="0"/>
              <w:jc w:val="center"/>
              <w:rPr>
                <w:rFonts w:ascii="GHEA Grapalat" w:hAnsi="GHEA Grapalat"/>
                <w:sz w:val="16"/>
                <w:szCs w:val="16"/>
              </w:rPr>
            </w:pPr>
          </w:p>
        </w:tc>
      </w:tr>
      <w:tr w:rsidR="00322E69" w:rsidRPr="00D071E5" w14:paraId="00163C5D" w14:textId="77777777" w:rsidTr="000518BA">
        <w:trPr>
          <w:trHeight w:val="404"/>
          <w:jc w:val="center"/>
        </w:trPr>
        <w:tc>
          <w:tcPr>
            <w:tcW w:w="1694" w:type="dxa"/>
            <w:vAlign w:val="center"/>
          </w:tcPr>
          <w:p w14:paraId="7EFBBFC9" w14:textId="4CBC464E" w:rsidR="00322E69" w:rsidRPr="00D071E5"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6</w:t>
            </w:r>
          </w:p>
        </w:tc>
        <w:tc>
          <w:tcPr>
            <w:tcW w:w="2049" w:type="dxa"/>
            <w:vAlign w:val="center"/>
          </w:tcPr>
          <w:p w14:paraId="1AF98166" w14:textId="0378EFD9"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3221410</w:t>
            </w:r>
          </w:p>
        </w:tc>
        <w:tc>
          <w:tcPr>
            <w:tcW w:w="1684" w:type="dxa"/>
            <w:vAlign w:val="center"/>
          </w:tcPr>
          <w:p w14:paraId="70E5F7CC" w14:textId="0E5CE644" w:rsidR="00322E69" w:rsidRPr="00A538CA" w:rsidRDefault="00322E69" w:rsidP="00322E69">
            <w:pPr>
              <w:widowControl w:val="0"/>
              <w:jc w:val="center"/>
              <w:rPr>
                <w:rFonts w:ascii="GHEA Grapalat" w:hAnsi="GHEA Grapalat"/>
                <w:b/>
                <w:sz w:val="18"/>
                <w:szCs w:val="18"/>
                <w:lang w:val="en-US"/>
              </w:rPr>
            </w:pPr>
            <w:r w:rsidRPr="002400E0">
              <w:rPr>
                <w:rFonts w:ascii="GHEA Grapalat" w:hAnsi="GHEA Grapalat"/>
                <w:sz w:val="16"/>
                <w:szCs w:val="16"/>
              </w:rPr>
              <w:t>Капуста</w:t>
            </w:r>
          </w:p>
        </w:tc>
        <w:tc>
          <w:tcPr>
            <w:tcW w:w="959" w:type="dxa"/>
            <w:vAlign w:val="center"/>
          </w:tcPr>
          <w:p w14:paraId="416053D5" w14:textId="625A8637" w:rsidR="00322E69" w:rsidRPr="00D071E5" w:rsidRDefault="00322E69" w:rsidP="00322E69">
            <w:pPr>
              <w:widowControl w:val="0"/>
              <w:jc w:val="center"/>
              <w:rPr>
                <w:rFonts w:ascii="GHEA Grapalat" w:hAnsi="GHEA Grapalat"/>
                <w:sz w:val="16"/>
                <w:szCs w:val="16"/>
              </w:rPr>
            </w:pPr>
          </w:p>
        </w:tc>
        <w:tc>
          <w:tcPr>
            <w:tcW w:w="978" w:type="dxa"/>
            <w:vAlign w:val="center"/>
          </w:tcPr>
          <w:p w14:paraId="277CDCA2" w14:textId="02ED3D6F" w:rsidR="00322E69" w:rsidRPr="00D071E5" w:rsidRDefault="00322E69" w:rsidP="00322E69">
            <w:pPr>
              <w:widowControl w:val="0"/>
              <w:jc w:val="center"/>
              <w:rPr>
                <w:rFonts w:ascii="GHEA Grapalat" w:hAnsi="GHEA Grapalat"/>
                <w:sz w:val="16"/>
                <w:szCs w:val="16"/>
              </w:rPr>
            </w:pPr>
          </w:p>
        </w:tc>
        <w:tc>
          <w:tcPr>
            <w:tcW w:w="692" w:type="dxa"/>
            <w:vAlign w:val="center"/>
          </w:tcPr>
          <w:p w14:paraId="7C290CE9" w14:textId="2E836CAF" w:rsidR="00322E69" w:rsidRPr="00D071E5" w:rsidRDefault="00322E69" w:rsidP="00322E69">
            <w:pPr>
              <w:widowControl w:val="0"/>
              <w:jc w:val="center"/>
              <w:rPr>
                <w:rFonts w:ascii="GHEA Grapalat" w:hAnsi="GHEA Grapalat"/>
                <w:sz w:val="16"/>
                <w:szCs w:val="16"/>
              </w:rPr>
            </w:pPr>
          </w:p>
        </w:tc>
        <w:tc>
          <w:tcPr>
            <w:tcW w:w="837" w:type="dxa"/>
            <w:vAlign w:val="center"/>
          </w:tcPr>
          <w:p w14:paraId="4DE15396" w14:textId="7376C57E" w:rsidR="00322E69" w:rsidRPr="00D071E5" w:rsidRDefault="00322E69" w:rsidP="00322E69">
            <w:pPr>
              <w:widowControl w:val="0"/>
              <w:jc w:val="center"/>
              <w:rPr>
                <w:rFonts w:ascii="GHEA Grapalat" w:hAnsi="GHEA Grapalat"/>
                <w:sz w:val="16"/>
                <w:szCs w:val="16"/>
              </w:rPr>
            </w:pPr>
          </w:p>
        </w:tc>
        <w:tc>
          <w:tcPr>
            <w:tcW w:w="544" w:type="dxa"/>
            <w:vAlign w:val="center"/>
          </w:tcPr>
          <w:p w14:paraId="58506E98" w14:textId="138F171F" w:rsidR="00322E69" w:rsidRPr="00D071E5" w:rsidRDefault="00322E69" w:rsidP="00322E69">
            <w:pPr>
              <w:widowControl w:val="0"/>
              <w:jc w:val="center"/>
              <w:rPr>
                <w:rFonts w:ascii="GHEA Grapalat" w:hAnsi="GHEA Grapalat"/>
                <w:sz w:val="16"/>
                <w:szCs w:val="16"/>
              </w:rPr>
            </w:pPr>
          </w:p>
        </w:tc>
        <w:tc>
          <w:tcPr>
            <w:tcW w:w="606" w:type="dxa"/>
            <w:vAlign w:val="center"/>
          </w:tcPr>
          <w:p w14:paraId="20AF938A"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0ABBD234"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627BC9CA"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41F92D5D" w14:textId="7C59E172" w:rsidR="00322E69" w:rsidRPr="00D071E5" w:rsidRDefault="00322E69" w:rsidP="00322E69">
            <w:pPr>
              <w:widowControl w:val="0"/>
              <w:jc w:val="center"/>
              <w:rPr>
                <w:rFonts w:ascii="GHEA Grapalat" w:hAnsi="GHEA Grapalat"/>
                <w:sz w:val="16"/>
                <w:szCs w:val="16"/>
              </w:rPr>
            </w:pPr>
          </w:p>
        </w:tc>
        <w:tc>
          <w:tcPr>
            <w:tcW w:w="849" w:type="dxa"/>
            <w:vAlign w:val="center"/>
          </w:tcPr>
          <w:p w14:paraId="0F4E209B" w14:textId="7775C6D5" w:rsidR="00322E69" w:rsidRPr="00D071E5" w:rsidRDefault="00322E69" w:rsidP="00322E69">
            <w:pPr>
              <w:widowControl w:val="0"/>
              <w:jc w:val="center"/>
              <w:rPr>
                <w:rFonts w:ascii="GHEA Grapalat" w:hAnsi="GHEA Grapalat"/>
                <w:sz w:val="16"/>
                <w:szCs w:val="16"/>
              </w:rPr>
            </w:pPr>
          </w:p>
        </w:tc>
        <w:tc>
          <w:tcPr>
            <w:tcW w:w="961" w:type="dxa"/>
            <w:vAlign w:val="center"/>
          </w:tcPr>
          <w:p w14:paraId="4345894A" w14:textId="63315AD0" w:rsidR="00322E69" w:rsidRPr="00D071E5" w:rsidRDefault="00322E69" w:rsidP="00322E69">
            <w:pPr>
              <w:widowControl w:val="0"/>
              <w:jc w:val="center"/>
              <w:rPr>
                <w:rFonts w:ascii="GHEA Grapalat" w:hAnsi="GHEA Grapalat"/>
                <w:sz w:val="16"/>
                <w:szCs w:val="16"/>
              </w:rPr>
            </w:pPr>
          </w:p>
        </w:tc>
        <w:tc>
          <w:tcPr>
            <w:tcW w:w="851" w:type="dxa"/>
            <w:vAlign w:val="center"/>
          </w:tcPr>
          <w:p w14:paraId="5DB0B173" w14:textId="68BAD95B" w:rsidR="00322E69" w:rsidRPr="00D071E5" w:rsidRDefault="00322E69" w:rsidP="00322E69">
            <w:pPr>
              <w:widowControl w:val="0"/>
              <w:jc w:val="center"/>
              <w:rPr>
                <w:rFonts w:ascii="GHEA Grapalat" w:hAnsi="GHEA Grapalat"/>
                <w:sz w:val="16"/>
                <w:szCs w:val="16"/>
              </w:rPr>
            </w:pPr>
          </w:p>
        </w:tc>
        <w:tc>
          <w:tcPr>
            <w:tcW w:w="788" w:type="dxa"/>
            <w:vAlign w:val="center"/>
          </w:tcPr>
          <w:p w14:paraId="5E947340" w14:textId="3D79122B" w:rsidR="00322E69" w:rsidRPr="00D071E5" w:rsidRDefault="00322E69" w:rsidP="00322E69">
            <w:pPr>
              <w:widowControl w:val="0"/>
              <w:jc w:val="center"/>
              <w:rPr>
                <w:rFonts w:ascii="GHEA Grapalat" w:hAnsi="GHEA Grapalat"/>
                <w:sz w:val="16"/>
                <w:szCs w:val="16"/>
              </w:rPr>
            </w:pPr>
          </w:p>
        </w:tc>
      </w:tr>
      <w:tr w:rsidR="00322E69" w:rsidRPr="00D071E5" w14:paraId="63EE0897" w14:textId="77777777" w:rsidTr="000518BA">
        <w:trPr>
          <w:trHeight w:val="404"/>
          <w:jc w:val="center"/>
        </w:trPr>
        <w:tc>
          <w:tcPr>
            <w:tcW w:w="1694" w:type="dxa"/>
            <w:vAlign w:val="center"/>
          </w:tcPr>
          <w:p w14:paraId="1DB5B88F" w14:textId="6DE1EFC8"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7</w:t>
            </w:r>
          </w:p>
        </w:tc>
        <w:tc>
          <w:tcPr>
            <w:tcW w:w="2049" w:type="dxa"/>
            <w:vAlign w:val="center"/>
          </w:tcPr>
          <w:p w14:paraId="5F7606E9" w14:textId="05E3345D"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3221100</w:t>
            </w:r>
          </w:p>
        </w:tc>
        <w:tc>
          <w:tcPr>
            <w:tcW w:w="1684" w:type="dxa"/>
            <w:vAlign w:val="center"/>
          </w:tcPr>
          <w:p w14:paraId="4DF404FE" w14:textId="2B04C2ED" w:rsidR="00322E69" w:rsidRPr="00A538CA" w:rsidRDefault="00322E69" w:rsidP="00322E69">
            <w:pPr>
              <w:widowControl w:val="0"/>
              <w:jc w:val="center"/>
              <w:rPr>
                <w:sz w:val="18"/>
                <w:szCs w:val="18"/>
              </w:rPr>
            </w:pPr>
            <w:r w:rsidRPr="002400E0">
              <w:rPr>
                <w:rFonts w:ascii="GHEA Grapalat" w:hAnsi="GHEA Grapalat"/>
                <w:sz w:val="16"/>
                <w:szCs w:val="16"/>
              </w:rPr>
              <w:t>Свекла</w:t>
            </w:r>
          </w:p>
        </w:tc>
        <w:tc>
          <w:tcPr>
            <w:tcW w:w="959" w:type="dxa"/>
            <w:vAlign w:val="center"/>
          </w:tcPr>
          <w:p w14:paraId="257050C7" w14:textId="16198FD7" w:rsidR="00322E69" w:rsidRPr="00D071E5" w:rsidRDefault="00322E69" w:rsidP="00322E69">
            <w:pPr>
              <w:widowControl w:val="0"/>
              <w:jc w:val="center"/>
              <w:rPr>
                <w:rFonts w:ascii="GHEA Grapalat" w:hAnsi="GHEA Grapalat"/>
                <w:sz w:val="16"/>
                <w:szCs w:val="16"/>
              </w:rPr>
            </w:pPr>
          </w:p>
        </w:tc>
        <w:tc>
          <w:tcPr>
            <w:tcW w:w="978" w:type="dxa"/>
            <w:vAlign w:val="center"/>
          </w:tcPr>
          <w:p w14:paraId="60D7A73A" w14:textId="10A7F2C8" w:rsidR="00322E69" w:rsidRPr="00D071E5" w:rsidRDefault="00322E69" w:rsidP="00322E69">
            <w:pPr>
              <w:widowControl w:val="0"/>
              <w:jc w:val="center"/>
              <w:rPr>
                <w:rFonts w:ascii="GHEA Grapalat" w:hAnsi="GHEA Grapalat"/>
                <w:sz w:val="16"/>
                <w:szCs w:val="16"/>
              </w:rPr>
            </w:pPr>
          </w:p>
        </w:tc>
        <w:tc>
          <w:tcPr>
            <w:tcW w:w="692" w:type="dxa"/>
            <w:vAlign w:val="center"/>
          </w:tcPr>
          <w:p w14:paraId="4C373A1B" w14:textId="1BFE9507" w:rsidR="00322E69" w:rsidRPr="00D071E5" w:rsidRDefault="00322E69" w:rsidP="00322E69">
            <w:pPr>
              <w:widowControl w:val="0"/>
              <w:jc w:val="center"/>
              <w:rPr>
                <w:rFonts w:ascii="GHEA Grapalat" w:hAnsi="GHEA Grapalat"/>
                <w:sz w:val="16"/>
                <w:szCs w:val="16"/>
              </w:rPr>
            </w:pPr>
          </w:p>
        </w:tc>
        <w:tc>
          <w:tcPr>
            <w:tcW w:w="837" w:type="dxa"/>
            <w:vAlign w:val="center"/>
          </w:tcPr>
          <w:p w14:paraId="7DBCF612" w14:textId="5DEE59F9" w:rsidR="00322E69" w:rsidRPr="00D071E5" w:rsidRDefault="00322E69" w:rsidP="00322E69">
            <w:pPr>
              <w:widowControl w:val="0"/>
              <w:jc w:val="center"/>
              <w:rPr>
                <w:rFonts w:ascii="GHEA Grapalat" w:hAnsi="GHEA Grapalat"/>
                <w:sz w:val="16"/>
                <w:szCs w:val="16"/>
              </w:rPr>
            </w:pPr>
          </w:p>
        </w:tc>
        <w:tc>
          <w:tcPr>
            <w:tcW w:w="544" w:type="dxa"/>
            <w:vAlign w:val="center"/>
          </w:tcPr>
          <w:p w14:paraId="55390FB1" w14:textId="1FAD7F03" w:rsidR="00322E69" w:rsidRPr="00D071E5" w:rsidRDefault="00322E69" w:rsidP="00322E69">
            <w:pPr>
              <w:widowControl w:val="0"/>
              <w:jc w:val="center"/>
              <w:rPr>
                <w:rFonts w:ascii="GHEA Grapalat" w:hAnsi="GHEA Grapalat"/>
                <w:sz w:val="16"/>
                <w:szCs w:val="16"/>
              </w:rPr>
            </w:pPr>
          </w:p>
        </w:tc>
        <w:tc>
          <w:tcPr>
            <w:tcW w:w="606" w:type="dxa"/>
            <w:vAlign w:val="center"/>
          </w:tcPr>
          <w:p w14:paraId="091BDC96"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0CEA0D75"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0A13065E"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16E7F4DB" w14:textId="65D79153" w:rsidR="00322E69" w:rsidRPr="00D071E5" w:rsidRDefault="00322E69" w:rsidP="00322E69">
            <w:pPr>
              <w:widowControl w:val="0"/>
              <w:jc w:val="center"/>
              <w:rPr>
                <w:rFonts w:ascii="GHEA Grapalat" w:hAnsi="GHEA Grapalat"/>
                <w:sz w:val="16"/>
                <w:szCs w:val="16"/>
              </w:rPr>
            </w:pPr>
          </w:p>
        </w:tc>
        <w:tc>
          <w:tcPr>
            <w:tcW w:w="849" w:type="dxa"/>
            <w:vAlign w:val="center"/>
          </w:tcPr>
          <w:p w14:paraId="5BA92B95" w14:textId="6798A3FA" w:rsidR="00322E69" w:rsidRPr="00D071E5" w:rsidRDefault="00322E69" w:rsidP="00322E69">
            <w:pPr>
              <w:widowControl w:val="0"/>
              <w:jc w:val="center"/>
              <w:rPr>
                <w:rFonts w:ascii="GHEA Grapalat" w:hAnsi="GHEA Grapalat"/>
                <w:sz w:val="16"/>
                <w:szCs w:val="16"/>
              </w:rPr>
            </w:pPr>
          </w:p>
        </w:tc>
        <w:tc>
          <w:tcPr>
            <w:tcW w:w="961" w:type="dxa"/>
            <w:vAlign w:val="center"/>
          </w:tcPr>
          <w:p w14:paraId="03F9CB8C" w14:textId="2209A8AC" w:rsidR="00322E69" w:rsidRPr="00D071E5" w:rsidRDefault="00322E69" w:rsidP="00322E69">
            <w:pPr>
              <w:widowControl w:val="0"/>
              <w:jc w:val="center"/>
              <w:rPr>
                <w:rFonts w:ascii="GHEA Grapalat" w:hAnsi="GHEA Grapalat"/>
                <w:sz w:val="16"/>
                <w:szCs w:val="16"/>
              </w:rPr>
            </w:pPr>
          </w:p>
        </w:tc>
        <w:tc>
          <w:tcPr>
            <w:tcW w:w="851" w:type="dxa"/>
            <w:vAlign w:val="center"/>
          </w:tcPr>
          <w:p w14:paraId="21027A3A" w14:textId="480FD275" w:rsidR="00322E69" w:rsidRPr="00443D81" w:rsidRDefault="00322E69" w:rsidP="00322E69">
            <w:pPr>
              <w:widowControl w:val="0"/>
              <w:jc w:val="center"/>
              <w:rPr>
                <w:rFonts w:ascii="GHEA Grapalat" w:hAnsi="GHEA Grapalat"/>
                <w:sz w:val="16"/>
                <w:szCs w:val="16"/>
              </w:rPr>
            </w:pPr>
          </w:p>
        </w:tc>
        <w:tc>
          <w:tcPr>
            <w:tcW w:w="788" w:type="dxa"/>
            <w:vAlign w:val="center"/>
          </w:tcPr>
          <w:p w14:paraId="7717B7AB" w14:textId="1F2ACD39" w:rsidR="00322E69" w:rsidRPr="005B23C5" w:rsidRDefault="00322E69" w:rsidP="00322E69">
            <w:pPr>
              <w:widowControl w:val="0"/>
              <w:jc w:val="center"/>
              <w:rPr>
                <w:rFonts w:ascii="GHEA Grapalat" w:hAnsi="GHEA Grapalat"/>
                <w:sz w:val="16"/>
                <w:szCs w:val="16"/>
              </w:rPr>
            </w:pPr>
          </w:p>
        </w:tc>
      </w:tr>
      <w:tr w:rsidR="00322E69" w:rsidRPr="00D071E5" w14:paraId="26E25E28" w14:textId="77777777" w:rsidTr="000518BA">
        <w:trPr>
          <w:trHeight w:val="404"/>
          <w:jc w:val="center"/>
        </w:trPr>
        <w:tc>
          <w:tcPr>
            <w:tcW w:w="1694" w:type="dxa"/>
            <w:vAlign w:val="center"/>
          </w:tcPr>
          <w:p w14:paraId="55DFE2F4" w14:textId="0FB8B682"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8</w:t>
            </w:r>
          </w:p>
        </w:tc>
        <w:tc>
          <w:tcPr>
            <w:tcW w:w="2049" w:type="dxa"/>
            <w:vAlign w:val="center"/>
          </w:tcPr>
          <w:p w14:paraId="09129D6F" w14:textId="11E039F4"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15311100</w:t>
            </w:r>
          </w:p>
        </w:tc>
        <w:tc>
          <w:tcPr>
            <w:tcW w:w="1684" w:type="dxa"/>
            <w:vAlign w:val="center"/>
          </w:tcPr>
          <w:p w14:paraId="2A2E694B" w14:textId="5F956869" w:rsidR="00322E69" w:rsidRPr="00A538CA" w:rsidRDefault="00322E69" w:rsidP="00322E69">
            <w:pPr>
              <w:widowControl w:val="0"/>
              <w:jc w:val="center"/>
              <w:rPr>
                <w:sz w:val="18"/>
                <w:szCs w:val="18"/>
              </w:rPr>
            </w:pPr>
            <w:r w:rsidRPr="002400E0">
              <w:rPr>
                <w:rFonts w:ascii="GHEA Grapalat" w:hAnsi="GHEA Grapalat"/>
                <w:sz w:val="16"/>
                <w:szCs w:val="16"/>
              </w:rPr>
              <w:t>Картофель</w:t>
            </w:r>
          </w:p>
        </w:tc>
        <w:tc>
          <w:tcPr>
            <w:tcW w:w="959" w:type="dxa"/>
            <w:vAlign w:val="center"/>
          </w:tcPr>
          <w:p w14:paraId="518A1E0A" w14:textId="5675ABCC" w:rsidR="00322E69" w:rsidRPr="00D071E5" w:rsidRDefault="00322E69" w:rsidP="00322E69">
            <w:pPr>
              <w:widowControl w:val="0"/>
              <w:jc w:val="center"/>
              <w:rPr>
                <w:rFonts w:ascii="GHEA Grapalat" w:hAnsi="GHEA Grapalat"/>
                <w:sz w:val="16"/>
                <w:szCs w:val="16"/>
              </w:rPr>
            </w:pPr>
          </w:p>
        </w:tc>
        <w:tc>
          <w:tcPr>
            <w:tcW w:w="978" w:type="dxa"/>
            <w:vAlign w:val="center"/>
          </w:tcPr>
          <w:p w14:paraId="3AAF3D86" w14:textId="7721603B" w:rsidR="00322E69" w:rsidRPr="00D071E5" w:rsidRDefault="00322E69" w:rsidP="00322E69">
            <w:pPr>
              <w:widowControl w:val="0"/>
              <w:jc w:val="center"/>
              <w:rPr>
                <w:rFonts w:ascii="GHEA Grapalat" w:hAnsi="GHEA Grapalat"/>
                <w:sz w:val="16"/>
                <w:szCs w:val="16"/>
              </w:rPr>
            </w:pPr>
          </w:p>
        </w:tc>
        <w:tc>
          <w:tcPr>
            <w:tcW w:w="692" w:type="dxa"/>
            <w:vAlign w:val="center"/>
          </w:tcPr>
          <w:p w14:paraId="6FD819FD" w14:textId="4F1BC354" w:rsidR="00322E69" w:rsidRPr="00D071E5" w:rsidRDefault="00322E69" w:rsidP="00322E69">
            <w:pPr>
              <w:widowControl w:val="0"/>
              <w:jc w:val="center"/>
              <w:rPr>
                <w:rFonts w:ascii="GHEA Grapalat" w:hAnsi="GHEA Grapalat"/>
                <w:sz w:val="16"/>
                <w:szCs w:val="16"/>
              </w:rPr>
            </w:pPr>
          </w:p>
        </w:tc>
        <w:tc>
          <w:tcPr>
            <w:tcW w:w="837" w:type="dxa"/>
            <w:vAlign w:val="center"/>
          </w:tcPr>
          <w:p w14:paraId="5069F6B8" w14:textId="02F36950" w:rsidR="00322E69" w:rsidRPr="00D071E5" w:rsidRDefault="00322E69" w:rsidP="00322E69">
            <w:pPr>
              <w:widowControl w:val="0"/>
              <w:jc w:val="center"/>
              <w:rPr>
                <w:rFonts w:ascii="GHEA Grapalat" w:hAnsi="GHEA Grapalat"/>
                <w:sz w:val="16"/>
                <w:szCs w:val="16"/>
              </w:rPr>
            </w:pPr>
          </w:p>
        </w:tc>
        <w:tc>
          <w:tcPr>
            <w:tcW w:w="544" w:type="dxa"/>
            <w:vAlign w:val="center"/>
          </w:tcPr>
          <w:p w14:paraId="0C2ADBC5" w14:textId="1205C8C2" w:rsidR="00322E69" w:rsidRPr="00D071E5" w:rsidRDefault="00322E69" w:rsidP="00322E69">
            <w:pPr>
              <w:widowControl w:val="0"/>
              <w:jc w:val="center"/>
              <w:rPr>
                <w:rFonts w:ascii="GHEA Grapalat" w:hAnsi="GHEA Grapalat"/>
                <w:sz w:val="16"/>
                <w:szCs w:val="16"/>
              </w:rPr>
            </w:pPr>
          </w:p>
        </w:tc>
        <w:tc>
          <w:tcPr>
            <w:tcW w:w="606" w:type="dxa"/>
            <w:vAlign w:val="center"/>
          </w:tcPr>
          <w:p w14:paraId="633DCFC2"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55583259"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33905740"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437000B3" w14:textId="06EA6AE6" w:rsidR="00322E69" w:rsidRPr="00D071E5" w:rsidRDefault="00322E69" w:rsidP="00322E69">
            <w:pPr>
              <w:widowControl w:val="0"/>
              <w:jc w:val="center"/>
              <w:rPr>
                <w:rFonts w:ascii="GHEA Grapalat" w:hAnsi="GHEA Grapalat"/>
                <w:sz w:val="16"/>
                <w:szCs w:val="16"/>
              </w:rPr>
            </w:pPr>
          </w:p>
        </w:tc>
        <w:tc>
          <w:tcPr>
            <w:tcW w:w="849" w:type="dxa"/>
            <w:vAlign w:val="center"/>
          </w:tcPr>
          <w:p w14:paraId="3AD7B3AF" w14:textId="758B9545" w:rsidR="00322E69" w:rsidRPr="00D071E5" w:rsidRDefault="00322E69" w:rsidP="00322E69">
            <w:pPr>
              <w:widowControl w:val="0"/>
              <w:jc w:val="center"/>
              <w:rPr>
                <w:rFonts w:ascii="GHEA Grapalat" w:hAnsi="GHEA Grapalat"/>
                <w:sz w:val="16"/>
                <w:szCs w:val="16"/>
              </w:rPr>
            </w:pPr>
          </w:p>
        </w:tc>
        <w:tc>
          <w:tcPr>
            <w:tcW w:w="961" w:type="dxa"/>
            <w:vAlign w:val="center"/>
          </w:tcPr>
          <w:p w14:paraId="0015268E" w14:textId="1B1E540F" w:rsidR="00322E69" w:rsidRPr="00D071E5" w:rsidRDefault="00322E69" w:rsidP="00322E69">
            <w:pPr>
              <w:widowControl w:val="0"/>
              <w:jc w:val="center"/>
              <w:rPr>
                <w:rFonts w:ascii="GHEA Grapalat" w:hAnsi="GHEA Grapalat"/>
                <w:sz w:val="16"/>
                <w:szCs w:val="16"/>
              </w:rPr>
            </w:pPr>
          </w:p>
        </w:tc>
        <w:tc>
          <w:tcPr>
            <w:tcW w:w="851" w:type="dxa"/>
            <w:vAlign w:val="center"/>
          </w:tcPr>
          <w:p w14:paraId="4674D13B" w14:textId="00C83177" w:rsidR="00322E69" w:rsidRPr="00443D81" w:rsidRDefault="00322E69" w:rsidP="00322E69">
            <w:pPr>
              <w:widowControl w:val="0"/>
              <w:jc w:val="center"/>
              <w:rPr>
                <w:rFonts w:ascii="GHEA Grapalat" w:hAnsi="GHEA Grapalat"/>
                <w:sz w:val="16"/>
                <w:szCs w:val="16"/>
              </w:rPr>
            </w:pPr>
          </w:p>
        </w:tc>
        <w:tc>
          <w:tcPr>
            <w:tcW w:w="788" w:type="dxa"/>
            <w:vAlign w:val="center"/>
          </w:tcPr>
          <w:p w14:paraId="0A8B8E65" w14:textId="19EEFF63" w:rsidR="00322E69" w:rsidRPr="005B23C5" w:rsidRDefault="00322E69" w:rsidP="00322E69">
            <w:pPr>
              <w:widowControl w:val="0"/>
              <w:jc w:val="center"/>
              <w:rPr>
                <w:rFonts w:ascii="GHEA Grapalat" w:hAnsi="GHEA Grapalat"/>
                <w:sz w:val="16"/>
                <w:szCs w:val="16"/>
              </w:rPr>
            </w:pPr>
          </w:p>
        </w:tc>
      </w:tr>
      <w:tr w:rsidR="00322E69" w:rsidRPr="00D071E5" w14:paraId="751648B7" w14:textId="77777777" w:rsidTr="000518BA">
        <w:trPr>
          <w:trHeight w:val="404"/>
          <w:jc w:val="center"/>
        </w:trPr>
        <w:tc>
          <w:tcPr>
            <w:tcW w:w="1694" w:type="dxa"/>
            <w:vAlign w:val="center"/>
          </w:tcPr>
          <w:p w14:paraId="58D3DDFB" w14:textId="3C3E4D9A"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9</w:t>
            </w:r>
          </w:p>
        </w:tc>
        <w:tc>
          <w:tcPr>
            <w:tcW w:w="2049" w:type="dxa"/>
            <w:vAlign w:val="center"/>
          </w:tcPr>
          <w:p w14:paraId="52F7BB87" w14:textId="66FFBC42"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15112150</w:t>
            </w:r>
          </w:p>
        </w:tc>
        <w:tc>
          <w:tcPr>
            <w:tcW w:w="1684" w:type="dxa"/>
            <w:vAlign w:val="center"/>
          </w:tcPr>
          <w:p w14:paraId="04E1FF9D" w14:textId="17D6FD36" w:rsidR="00322E69" w:rsidRPr="00A538CA" w:rsidRDefault="00322E69" w:rsidP="00322E69">
            <w:pPr>
              <w:widowControl w:val="0"/>
              <w:jc w:val="center"/>
              <w:rPr>
                <w:sz w:val="18"/>
                <w:szCs w:val="18"/>
              </w:rPr>
            </w:pPr>
            <w:r w:rsidRPr="002400E0">
              <w:rPr>
                <w:rFonts w:ascii="GHEA Grapalat" w:hAnsi="GHEA Grapalat"/>
                <w:sz w:val="16"/>
                <w:szCs w:val="16"/>
              </w:rPr>
              <w:t>Куриная грудка</w:t>
            </w:r>
          </w:p>
        </w:tc>
        <w:tc>
          <w:tcPr>
            <w:tcW w:w="959" w:type="dxa"/>
            <w:vAlign w:val="center"/>
          </w:tcPr>
          <w:p w14:paraId="6D17EE24" w14:textId="5FCD11AA" w:rsidR="00322E69" w:rsidRPr="00D071E5" w:rsidRDefault="00322E69" w:rsidP="00322E69">
            <w:pPr>
              <w:widowControl w:val="0"/>
              <w:jc w:val="center"/>
              <w:rPr>
                <w:rFonts w:ascii="GHEA Grapalat" w:hAnsi="GHEA Grapalat"/>
                <w:sz w:val="16"/>
                <w:szCs w:val="16"/>
              </w:rPr>
            </w:pPr>
          </w:p>
        </w:tc>
        <w:tc>
          <w:tcPr>
            <w:tcW w:w="978" w:type="dxa"/>
            <w:vAlign w:val="center"/>
          </w:tcPr>
          <w:p w14:paraId="4A17DF8D" w14:textId="6680370E" w:rsidR="00322E69" w:rsidRPr="00D071E5" w:rsidRDefault="00322E69" w:rsidP="00322E69">
            <w:pPr>
              <w:widowControl w:val="0"/>
              <w:jc w:val="center"/>
              <w:rPr>
                <w:rFonts w:ascii="GHEA Grapalat" w:hAnsi="GHEA Grapalat"/>
                <w:sz w:val="16"/>
                <w:szCs w:val="16"/>
              </w:rPr>
            </w:pPr>
          </w:p>
        </w:tc>
        <w:tc>
          <w:tcPr>
            <w:tcW w:w="692" w:type="dxa"/>
            <w:vAlign w:val="center"/>
          </w:tcPr>
          <w:p w14:paraId="10E80376" w14:textId="0D3933AD" w:rsidR="00322E69" w:rsidRPr="00D071E5" w:rsidRDefault="00322E69" w:rsidP="00322E69">
            <w:pPr>
              <w:widowControl w:val="0"/>
              <w:jc w:val="center"/>
              <w:rPr>
                <w:rFonts w:ascii="GHEA Grapalat" w:hAnsi="GHEA Grapalat"/>
                <w:sz w:val="16"/>
                <w:szCs w:val="16"/>
              </w:rPr>
            </w:pPr>
          </w:p>
        </w:tc>
        <w:tc>
          <w:tcPr>
            <w:tcW w:w="837" w:type="dxa"/>
            <w:vAlign w:val="center"/>
          </w:tcPr>
          <w:p w14:paraId="2FD9742D" w14:textId="627713A3" w:rsidR="00322E69" w:rsidRPr="00D071E5" w:rsidRDefault="00322E69" w:rsidP="00322E69">
            <w:pPr>
              <w:widowControl w:val="0"/>
              <w:jc w:val="center"/>
              <w:rPr>
                <w:rFonts w:ascii="GHEA Grapalat" w:hAnsi="GHEA Grapalat"/>
                <w:sz w:val="16"/>
                <w:szCs w:val="16"/>
              </w:rPr>
            </w:pPr>
          </w:p>
        </w:tc>
        <w:tc>
          <w:tcPr>
            <w:tcW w:w="544" w:type="dxa"/>
            <w:vAlign w:val="center"/>
          </w:tcPr>
          <w:p w14:paraId="444A9F90" w14:textId="42FF9800" w:rsidR="00322E69" w:rsidRPr="00D071E5" w:rsidRDefault="00322E69" w:rsidP="00322E69">
            <w:pPr>
              <w:widowControl w:val="0"/>
              <w:jc w:val="center"/>
              <w:rPr>
                <w:rFonts w:ascii="GHEA Grapalat" w:hAnsi="GHEA Grapalat"/>
                <w:sz w:val="16"/>
                <w:szCs w:val="16"/>
              </w:rPr>
            </w:pPr>
          </w:p>
        </w:tc>
        <w:tc>
          <w:tcPr>
            <w:tcW w:w="606" w:type="dxa"/>
            <w:vAlign w:val="center"/>
          </w:tcPr>
          <w:p w14:paraId="7DD84082"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6C2FBC53"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7E58BB27"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2D10C2E0" w14:textId="47499523" w:rsidR="00322E69" w:rsidRPr="00D071E5" w:rsidRDefault="00322E69" w:rsidP="00322E69">
            <w:pPr>
              <w:widowControl w:val="0"/>
              <w:jc w:val="center"/>
              <w:rPr>
                <w:rFonts w:ascii="GHEA Grapalat" w:hAnsi="GHEA Grapalat"/>
                <w:sz w:val="16"/>
                <w:szCs w:val="16"/>
              </w:rPr>
            </w:pPr>
          </w:p>
        </w:tc>
        <w:tc>
          <w:tcPr>
            <w:tcW w:w="849" w:type="dxa"/>
            <w:vAlign w:val="center"/>
          </w:tcPr>
          <w:p w14:paraId="7710E104" w14:textId="65108EF7" w:rsidR="00322E69" w:rsidRPr="00D071E5" w:rsidRDefault="00322E69" w:rsidP="00322E69">
            <w:pPr>
              <w:widowControl w:val="0"/>
              <w:jc w:val="center"/>
              <w:rPr>
                <w:rFonts w:ascii="GHEA Grapalat" w:hAnsi="GHEA Grapalat"/>
                <w:sz w:val="16"/>
                <w:szCs w:val="16"/>
              </w:rPr>
            </w:pPr>
          </w:p>
        </w:tc>
        <w:tc>
          <w:tcPr>
            <w:tcW w:w="961" w:type="dxa"/>
            <w:vAlign w:val="center"/>
          </w:tcPr>
          <w:p w14:paraId="5D9547E5" w14:textId="1C4A2F98" w:rsidR="00322E69" w:rsidRPr="00D071E5" w:rsidRDefault="00322E69" w:rsidP="00322E69">
            <w:pPr>
              <w:widowControl w:val="0"/>
              <w:jc w:val="center"/>
              <w:rPr>
                <w:rFonts w:ascii="GHEA Grapalat" w:hAnsi="GHEA Grapalat"/>
                <w:sz w:val="16"/>
                <w:szCs w:val="16"/>
              </w:rPr>
            </w:pPr>
          </w:p>
        </w:tc>
        <w:tc>
          <w:tcPr>
            <w:tcW w:w="851" w:type="dxa"/>
            <w:vAlign w:val="center"/>
          </w:tcPr>
          <w:p w14:paraId="42F3F655" w14:textId="0F1E6660" w:rsidR="00322E69" w:rsidRPr="00443D81" w:rsidRDefault="00322E69" w:rsidP="00322E69">
            <w:pPr>
              <w:widowControl w:val="0"/>
              <w:jc w:val="center"/>
              <w:rPr>
                <w:rFonts w:ascii="GHEA Grapalat" w:hAnsi="GHEA Grapalat"/>
                <w:sz w:val="16"/>
                <w:szCs w:val="16"/>
              </w:rPr>
            </w:pPr>
          </w:p>
        </w:tc>
        <w:tc>
          <w:tcPr>
            <w:tcW w:w="788" w:type="dxa"/>
            <w:vAlign w:val="center"/>
          </w:tcPr>
          <w:p w14:paraId="243DE210" w14:textId="6A13A7EF" w:rsidR="00322E69" w:rsidRPr="005B23C5" w:rsidRDefault="00322E69" w:rsidP="00322E69">
            <w:pPr>
              <w:widowControl w:val="0"/>
              <w:jc w:val="center"/>
              <w:rPr>
                <w:rFonts w:ascii="GHEA Grapalat" w:hAnsi="GHEA Grapalat"/>
                <w:sz w:val="16"/>
                <w:szCs w:val="16"/>
              </w:rPr>
            </w:pPr>
          </w:p>
        </w:tc>
      </w:tr>
      <w:tr w:rsidR="00322E69" w:rsidRPr="00D071E5" w14:paraId="1412A00D" w14:textId="77777777" w:rsidTr="000518BA">
        <w:trPr>
          <w:trHeight w:val="404"/>
          <w:jc w:val="center"/>
        </w:trPr>
        <w:tc>
          <w:tcPr>
            <w:tcW w:w="1694" w:type="dxa"/>
            <w:vAlign w:val="center"/>
          </w:tcPr>
          <w:p w14:paraId="78C07415" w14:textId="3D33E583"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10</w:t>
            </w:r>
          </w:p>
        </w:tc>
        <w:tc>
          <w:tcPr>
            <w:tcW w:w="2049" w:type="dxa"/>
            <w:vAlign w:val="center"/>
          </w:tcPr>
          <w:p w14:paraId="0A3242A5" w14:textId="448917C9"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15811100</w:t>
            </w:r>
          </w:p>
        </w:tc>
        <w:tc>
          <w:tcPr>
            <w:tcW w:w="1684" w:type="dxa"/>
            <w:vAlign w:val="center"/>
          </w:tcPr>
          <w:p w14:paraId="45335A14" w14:textId="6F68D383" w:rsidR="00322E69" w:rsidRPr="00A538CA" w:rsidRDefault="00322E69" w:rsidP="00322E69">
            <w:pPr>
              <w:widowControl w:val="0"/>
              <w:jc w:val="center"/>
              <w:rPr>
                <w:sz w:val="18"/>
                <w:szCs w:val="18"/>
              </w:rPr>
            </w:pPr>
            <w:r w:rsidRPr="002400E0">
              <w:rPr>
                <w:rFonts w:ascii="GHEA Grapalat" w:hAnsi="GHEA Grapalat"/>
                <w:sz w:val="16"/>
                <w:szCs w:val="16"/>
              </w:rPr>
              <w:t>Хлеб</w:t>
            </w:r>
          </w:p>
        </w:tc>
        <w:tc>
          <w:tcPr>
            <w:tcW w:w="959" w:type="dxa"/>
            <w:vAlign w:val="center"/>
          </w:tcPr>
          <w:p w14:paraId="5E139C90" w14:textId="443847F5" w:rsidR="00322E69" w:rsidRPr="00D071E5" w:rsidRDefault="00322E69" w:rsidP="00322E69">
            <w:pPr>
              <w:widowControl w:val="0"/>
              <w:jc w:val="center"/>
              <w:rPr>
                <w:rFonts w:ascii="GHEA Grapalat" w:hAnsi="GHEA Grapalat"/>
                <w:sz w:val="16"/>
                <w:szCs w:val="16"/>
              </w:rPr>
            </w:pPr>
          </w:p>
        </w:tc>
        <w:tc>
          <w:tcPr>
            <w:tcW w:w="978" w:type="dxa"/>
            <w:vAlign w:val="center"/>
          </w:tcPr>
          <w:p w14:paraId="316A1E59" w14:textId="5771CFA8" w:rsidR="00322E69" w:rsidRPr="00D071E5" w:rsidRDefault="00322E69" w:rsidP="00322E69">
            <w:pPr>
              <w:widowControl w:val="0"/>
              <w:jc w:val="center"/>
              <w:rPr>
                <w:rFonts w:ascii="GHEA Grapalat" w:hAnsi="GHEA Grapalat"/>
                <w:sz w:val="16"/>
                <w:szCs w:val="16"/>
              </w:rPr>
            </w:pPr>
          </w:p>
        </w:tc>
        <w:tc>
          <w:tcPr>
            <w:tcW w:w="692" w:type="dxa"/>
            <w:vAlign w:val="center"/>
          </w:tcPr>
          <w:p w14:paraId="4F1B1499" w14:textId="102E3346" w:rsidR="00322E69" w:rsidRPr="00D071E5" w:rsidRDefault="00322E69" w:rsidP="00322E69">
            <w:pPr>
              <w:widowControl w:val="0"/>
              <w:jc w:val="center"/>
              <w:rPr>
                <w:rFonts w:ascii="GHEA Grapalat" w:hAnsi="GHEA Grapalat"/>
                <w:sz w:val="16"/>
                <w:szCs w:val="16"/>
              </w:rPr>
            </w:pPr>
          </w:p>
        </w:tc>
        <w:tc>
          <w:tcPr>
            <w:tcW w:w="837" w:type="dxa"/>
            <w:vAlign w:val="center"/>
          </w:tcPr>
          <w:p w14:paraId="5CF20A5F" w14:textId="2A9779F3" w:rsidR="00322E69" w:rsidRPr="00D071E5" w:rsidRDefault="00322E69" w:rsidP="00322E69">
            <w:pPr>
              <w:widowControl w:val="0"/>
              <w:jc w:val="center"/>
              <w:rPr>
                <w:rFonts w:ascii="GHEA Grapalat" w:hAnsi="GHEA Grapalat"/>
                <w:sz w:val="16"/>
                <w:szCs w:val="16"/>
              </w:rPr>
            </w:pPr>
          </w:p>
        </w:tc>
        <w:tc>
          <w:tcPr>
            <w:tcW w:w="544" w:type="dxa"/>
            <w:vAlign w:val="center"/>
          </w:tcPr>
          <w:p w14:paraId="4C84C1B7" w14:textId="7769A2CD" w:rsidR="00322E69" w:rsidRPr="00D071E5" w:rsidRDefault="00322E69" w:rsidP="00322E69">
            <w:pPr>
              <w:widowControl w:val="0"/>
              <w:jc w:val="center"/>
              <w:rPr>
                <w:rFonts w:ascii="GHEA Grapalat" w:hAnsi="GHEA Grapalat"/>
                <w:sz w:val="16"/>
                <w:szCs w:val="16"/>
              </w:rPr>
            </w:pPr>
          </w:p>
        </w:tc>
        <w:tc>
          <w:tcPr>
            <w:tcW w:w="606" w:type="dxa"/>
            <w:vAlign w:val="center"/>
          </w:tcPr>
          <w:p w14:paraId="1C087634"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0BAB71E0"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4B3C4EB4"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63A42F4C" w14:textId="0DB2AB26" w:rsidR="00322E69" w:rsidRPr="00D071E5" w:rsidRDefault="00322E69" w:rsidP="00322E69">
            <w:pPr>
              <w:widowControl w:val="0"/>
              <w:jc w:val="center"/>
              <w:rPr>
                <w:rFonts w:ascii="GHEA Grapalat" w:hAnsi="GHEA Grapalat"/>
                <w:sz w:val="16"/>
                <w:szCs w:val="16"/>
              </w:rPr>
            </w:pPr>
          </w:p>
        </w:tc>
        <w:tc>
          <w:tcPr>
            <w:tcW w:w="849" w:type="dxa"/>
            <w:vAlign w:val="center"/>
          </w:tcPr>
          <w:p w14:paraId="2CB763A2" w14:textId="65872C12" w:rsidR="00322E69" w:rsidRPr="00D071E5" w:rsidRDefault="00322E69" w:rsidP="00322E69">
            <w:pPr>
              <w:widowControl w:val="0"/>
              <w:jc w:val="center"/>
              <w:rPr>
                <w:rFonts w:ascii="GHEA Grapalat" w:hAnsi="GHEA Grapalat"/>
                <w:sz w:val="16"/>
                <w:szCs w:val="16"/>
              </w:rPr>
            </w:pPr>
          </w:p>
        </w:tc>
        <w:tc>
          <w:tcPr>
            <w:tcW w:w="961" w:type="dxa"/>
            <w:vAlign w:val="center"/>
          </w:tcPr>
          <w:p w14:paraId="1275FC58" w14:textId="7BC8E85D" w:rsidR="00322E69" w:rsidRPr="00D071E5" w:rsidRDefault="00322E69" w:rsidP="00322E69">
            <w:pPr>
              <w:widowControl w:val="0"/>
              <w:jc w:val="center"/>
              <w:rPr>
                <w:rFonts w:ascii="GHEA Grapalat" w:hAnsi="GHEA Grapalat"/>
                <w:sz w:val="16"/>
                <w:szCs w:val="16"/>
              </w:rPr>
            </w:pPr>
          </w:p>
        </w:tc>
        <w:tc>
          <w:tcPr>
            <w:tcW w:w="851" w:type="dxa"/>
            <w:vAlign w:val="center"/>
          </w:tcPr>
          <w:p w14:paraId="535E822D" w14:textId="17FA6387" w:rsidR="00322E69" w:rsidRPr="00443D81" w:rsidRDefault="00322E69" w:rsidP="00322E69">
            <w:pPr>
              <w:widowControl w:val="0"/>
              <w:jc w:val="center"/>
              <w:rPr>
                <w:rFonts w:ascii="GHEA Grapalat" w:hAnsi="GHEA Grapalat"/>
                <w:sz w:val="16"/>
                <w:szCs w:val="16"/>
              </w:rPr>
            </w:pPr>
          </w:p>
        </w:tc>
        <w:tc>
          <w:tcPr>
            <w:tcW w:w="788" w:type="dxa"/>
            <w:vAlign w:val="center"/>
          </w:tcPr>
          <w:p w14:paraId="6BB4D9C1" w14:textId="6CEB3FC5" w:rsidR="00322E69" w:rsidRPr="005B23C5" w:rsidRDefault="00322E69" w:rsidP="00322E69">
            <w:pPr>
              <w:widowControl w:val="0"/>
              <w:jc w:val="center"/>
              <w:rPr>
                <w:rFonts w:ascii="GHEA Grapalat" w:hAnsi="GHEA Grapalat"/>
                <w:sz w:val="16"/>
                <w:szCs w:val="16"/>
              </w:rPr>
            </w:pPr>
          </w:p>
        </w:tc>
      </w:tr>
      <w:tr w:rsidR="00322E69" w:rsidRPr="00D071E5" w14:paraId="7CF24730" w14:textId="77777777" w:rsidTr="000518BA">
        <w:trPr>
          <w:trHeight w:val="404"/>
          <w:jc w:val="center"/>
        </w:trPr>
        <w:tc>
          <w:tcPr>
            <w:tcW w:w="1694" w:type="dxa"/>
            <w:vAlign w:val="center"/>
          </w:tcPr>
          <w:p w14:paraId="4D5669C1" w14:textId="0AF8A0E5"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11</w:t>
            </w:r>
          </w:p>
        </w:tc>
        <w:tc>
          <w:tcPr>
            <w:tcW w:w="2049" w:type="dxa"/>
            <w:vAlign w:val="center"/>
          </w:tcPr>
          <w:p w14:paraId="0723F8BE" w14:textId="095A6F0C"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15616000</w:t>
            </w:r>
          </w:p>
        </w:tc>
        <w:tc>
          <w:tcPr>
            <w:tcW w:w="1684" w:type="dxa"/>
            <w:vAlign w:val="center"/>
          </w:tcPr>
          <w:p w14:paraId="0A0A4C85" w14:textId="3608D711" w:rsidR="00322E69" w:rsidRPr="00A538CA" w:rsidRDefault="00322E69" w:rsidP="00322E69">
            <w:pPr>
              <w:widowControl w:val="0"/>
              <w:jc w:val="center"/>
              <w:rPr>
                <w:sz w:val="18"/>
                <w:szCs w:val="18"/>
              </w:rPr>
            </w:pPr>
            <w:r w:rsidRPr="002400E0">
              <w:rPr>
                <w:rFonts w:ascii="GHEA Grapalat" w:hAnsi="GHEA Grapalat"/>
                <w:sz w:val="16"/>
                <w:szCs w:val="16"/>
              </w:rPr>
              <w:t>Гречиха</w:t>
            </w:r>
          </w:p>
        </w:tc>
        <w:tc>
          <w:tcPr>
            <w:tcW w:w="959" w:type="dxa"/>
            <w:vAlign w:val="center"/>
          </w:tcPr>
          <w:p w14:paraId="48264655" w14:textId="2C6DFC10" w:rsidR="00322E69" w:rsidRPr="00D071E5" w:rsidRDefault="00322E69" w:rsidP="00322E69">
            <w:pPr>
              <w:widowControl w:val="0"/>
              <w:jc w:val="center"/>
              <w:rPr>
                <w:rFonts w:ascii="GHEA Grapalat" w:hAnsi="GHEA Grapalat"/>
                <w:sz w:val="16"/>
                <w:szCs w:val="16"/>
              </w:rPr>
            </w:pPr>
          </w:p>
        </w:tc>
        <w:tc>
          <w:tcPr>
            <w:tcW w:w="978" w:type="dxa"/>
            <w:vAlign w:val="center"/>
          </w:tcPr>
          <w:p w14:paraId="7F6517AC" w14:textId="6F946EDD" w:rsidR="00322E69" w:rsidRPr="00D071E5" w:rsidRDefault="00322E69" w:rsidP="00322E69">
            <w:pPr>
              <w:widowControl w:val="0"/>
              <w:jc w:val="center"/>
              <w:rPr>
                <w:rFonts w:ascii="GHEA Grapalat" w:hAnsi="GHEA Grapalat"/>
                <w:sz w:val="16"/>
                <w:szCs w:val="16"/>
              </w:rPr>
            </w:pPr>
          </w:p>
        </w:tc>
        <w:tc>
          <w:tcPr>
            <w:tcW w:w="692" w:type="dxa"/>
            <w:vAlign w:val="center"/>
          </w:tcPr>
          <w:p w14:paraId="644A17CB" w14:textId="63027020" w:rsidR="00322E69" w:rsidRPr="00D071E5" w:rsidRDefault="00322E69" w:rsidP="00322E69">
            <w:pPr>
              <w:widowControl w:val="0"/>
              <w:jc w:val="center"/>
              <w:rPr>
                <w:rFonts w:ascii="GHEA Grapalat" w:hAnsi="GHEA Grapalat"/>
                <w:sz w:val="16"/>
                <w:szCs w:val="16"/>
              </w:rPr>
            </w:pPr>
          </w:p>
        </w:tc>
        <w:tc>
          <w:tcPr>
            <w:tcW w:w="837" w:type="dxa"/>
            <w:vAlign w:val="center"/>
          </w:tcPr>
          <w:p w14:paraId="097FBFC2" w14:textId="2B547B14" w:rsidR="00322E69" w:rsidRPr="00D071E5" w:rsidRDefault="00322E69" w:rsidP="00322E69">
            <w:pPr>
              <w:widowControl w:val="0"/>
              <w:jc w:val="center"/>
              <w:rPr>
                <w:rFonts w:ascii="GHEA Grapalat" w:hAnsi="GHEA Grapalat"/>
                <w:sz w:val="16"/>
                <w:szCs w:val="16"/>
              </w:rPr>
            </w:pPr>
          </w:p>
        </w:tc>
        <w:tc>
          <w:tcPr>
            <w:tcW w:w="544" w:type="dxa"/>
            <w:vAlign w:val="center"/>
          </w:tcPr>
          <w:p w14:paraId="04EC365E" w14:textId="6CCA6368" w:rsidR="00322E69" w:rsidRPr="00D071E5" w:rsidRDefault="00322E69" w:rsidP="00322E69">
            <w:pPr>
              <w:widowControl w:val="0"/>
              <w:jc w:val="center"/>
              <w:rPr>
                <w:rFonts w:ascii="GHEA Grapalat" w:hAnsi="GHEA Grapalat"/>
                <w:sz w:val="16"/>
                <w:szCs w:val="16"/>
              </w:rPr>
            </w:pPr>
          </w:p>
        </w:tc>
        <w:tc>
          <w:tcPr>
            <w:tcW w:w="606" w:type="dxa"/>
            <w:vAlign w:val="center"/>
          </w:tcPr>
          <w:p w14:paraId="74EE7329"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7AC4E2E1"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6E40BCA9"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44928107" w14:textId="3412B765" w:rsidR="00322E69" w:rsidRPr="00D071E5" w:rsidRDefault="00322E69" w:rsidP="00322E69">
            <w:pPr>
              <w:widowControl w:val="0"/>
              <w:jc w:val="center"/>
              <w:rPr>
                <w:rFonts w:ascii="GHEA Grapalat" w:hAnsi="GHEA Grapalat"/>
                <w:sz w:val="16"/>
                <w:szCs w:val="16"/>
              </w:rPr>
            </w:pPr>
          </w:p>
        </w:tc>
        <w:tc>
          <w:tcPr>
            <w:tcW w:w="849" w:type="dxa"/>
            <w:vAlign w:val="center"/>
          </w:tcPr>
          <w:p w14:paraId="436CB718" w14:textId="7C1B081A" w:rsidR="00322E69" w:rsidRPr="00D071E5" w:rsidRDefault="00322E69" w:rsidP="00322E69">
            <w:pPr>
              <w:widowControl w:val="0"/>
              <w:jc w:val="center"/>
              <w:rPr>
                <w:rFonts w:ascii="GHEA Grapalat" w:hAnsi="GHEA Grapalat"/>
                <w:sz w:val="16"/>
                <w:szCs w:val="16"/>
              </w:rPr>
            </w:pPr>
          </w:p>
        </w:tc>
        <w:tc>
          <w:tcPr>
            <w:tcW w:w="961" w:type="dxa"/>
            <w:vAlign w:val="center"/>
          </w:tcPr>
          <w:p w14:paraId="3CB8ED7C" w14:textId="037A0B95" w:rsidR="00322E69" w:rsidRPr="00D071E5" w:rsidRDefault="00322E69" w:rsidP="00322E69">
            <w:pPr>
              <w:widowControl w:val="0"/>
              <w:jc w:val="center"/>
              <w:rPr>
                <w:rFonts w:ascii="GHEA Grapalat" w:hAnsi="GHEA Grapalat"/>
                <w:sz w:val="16"/>
                <w:szCs w:val="16"/>
              </w:rPr>
            </w:pPr>
          </w:p>
        </w:tc>
        <w:tc>
          <w:tcPr>
            <w:tcW w:w="851" w:type="dxa"/>
            <w:vAlign w:val="center"/>
          </w:tcPr>
          <w:p w14:paraId="1D7B78C1" w14:textId="6AB02B4D" w:rsidR="00322E69" w:rsidRPr="00443D81" w:rsidRDefault="00322E69" w:rsidP="00322E69">
            <w:pPr>
              <w:widowControl w:val="0"/>
              <w:jc w:val="center"/>
              <w:rPr>
                <w:rFonts w:ascii="GHEA Grapalat" w:hAnsi="GHEA Grapalat"/>
                <w:sz w:val="16"/>
                <w:szCs w:val="16"/>
              </w:rPr>
            </w:pPr>
          </w:p>
        </w:tc>
        <w:tc>
          <w:tcPr>
            <w:tcW w:w="788" w:type="dxa"/>
            <w:vAlign w:val="center"/>
          </w:tcPr>
          <w:p w14:paraId="24D43B43" w14:textId="1A5C86E8" w:rsidR="00322E69" w:rsidRPr="005B23C5" w:rsidRDefault="00322E69" w:rsidP="00322E69">
            <w:pPr>
              <w:widowControl w:val="0"/>
              <w:jc w:val="center"/>
              <w:rPr>
                <w:rFonts w:ascii="GHEA Grapalat" w:hAnsi="GHEA Grapalat"/>
                <w:sz w:val="16"/>
                <w:szCs w:val="16"/>
              </w:rPr>
            </w:pPr>
          </w:p>
        </w:tc>
      </w:tr>
      <w:tr w:rsidR="00322E69" w:rsidRPr="00D071E5" w14:paraId="73D385A7" w14:textId="77777777" w:rsidTr="000518BA">
        <w:trPr>
          <w:trHeight w:val="404"/>
          <w:jc w:val="center"/>
        </w:trPr>
        <w:tc>
          <w:tcPr>
            <w:tcW w:w="1694" w:type="dxa"/>
            <w:vAlign w:val="center"/>
          </w:tcPr>
          <w:p w14:paraId="3230C35D" w14:textId="7F411D8C"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2049" w:type="dxa"/>
            <w:vAlign w:val="center"/>
          </w:tcPr>
          <w:p w14:paraId="13C39709" w14:textId="01848156"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3142510</w:t>
            </w:r>
          </w:p>
        </w:tc>
        <w:tc>
          <w:tcPr>
            <w:tcW w:w="1684" w:type="dxa"/>
            <w:vAlign w:val="center"/>
          </w:tcPr>
          <w:p w14:paraId="5185FC5A" w14:textId="4543C937" w:rsidR="00322E69" w:rsidRPr="00A538CA" w:rsidRDefault="00322E69" w:rsidP="00322E69">
            <w:pPr>
              <w:widowControl w:val="0"/>
              <w:jc w:val="center"/>
              <w:rPr>
                <w:sz w:val="18"/>
                <w:szCs w:val="18"/>
              </w:rPr>
            </w:pPr>
            <w:r w:rsidRPr="002400E0">
              <w:rPr>
                <w:rFonts w:ascii="GHEA Grapalat" w:hAnsi="GHEA Grapalat"/>
                <w:sz w:val="16"/>
                <w:szCs w:val="16"/>
              </w:rPr>
              <w:t>Яйцо</w:t>
            </w:r>
          </w:p>
        </w:tc>
        <w:tc>
          <w:tcPr>
            <w:tcW w:w="959" w:type="dxa"/>
            <w:vAlign w:val="center"/>
          </w:tcPr>
          <w:p w14:paraId="1C2ED87F" w14:textId="40232902" w:rsidR="00322E69" w:rsidRPr="00D071E5" w:rsidRDefault="00322E69" w:rsidP="00322E69">
            <w:pPr>
              <w:widowControl w:val="0"/>
              <w:jc w:val="center"/>
              <w:rPr>
                <w:rFonts w:ascii="GHEA Grapalat" w:hAnsi="GHEA Grapalat"/>
                <w:sz w:val="16"/>
                <w:szCs w:val="16"/>
              </w:rPr>
            </w:pPr>
          </w:p>
        </w:tc>
        <w:tc>
          <w:tcPr>
            <w:tcW w:w="978" w:type="dxa"/>
            <w:vAlign w:val="center"/>
          </w:tcPr>
          <w:p w14:paraId="4C3444C5" w14:textId="54AE5C98" w:rsidR="00322E69" w:rsidRPr="00D071E5" w:rsidRDefault="00322E69" w:rsidP="00322E69">
            <w:pPr>
              <w:widowControl w:val="0"/>
              <w:jc w:val="center"/>
              <w:rPr>
                <w:rFonts w:ascii="GHEA Grapalat" w:hAnsi="GHEA Grapalat"/>
                <w:sz w:val="16"/>
                <w:szCs w:val="16"/>
              </w:rPr>
            </w:pPr>
          </w:p>
        </w:tc>
        <w:tc>
          <w:tcPr>
            <w:tcW w:w="692" w:type="dxa"/>
            <w:vAlign w:val="center"/>
          </w:tcPr>
          <w:p w14:paraId="0C3F2218" w14:textId="490B61A9" w:rsidR="00322E69" w:rsidRPr="00D071E5" w:rsidRDefault="00322E69" w:rsidP="00322E69">
            <w:pPr>
              <w:widowControl w:val="0"/>
              <w:jc w:val="center"/>
              <w:rPr>
                <w:rFonts w:ascii="GHEA Grapalat" w:hAnsi="GHEA Grapalat"/>
                <w:sz w:val="16"/>
                <w:szCs w:val="16"/>
              </w:rPr>
            </w:pPr>
          </w:p>
        </w:tc>
        <w:tc>
          <w:tcPr>
            <w:tcW w:w="837" w:type="dxa"/>
            <w:vAlign w:val="center"/>
          </w:tcPr>
          <w:p w14:paraId="6D0BB51A" w14:textId="2E7491D5" w:rsidR="00322E69" w:rsidRPr="00D071E5" w:rsidRDefault="00322E69" w:rsidP="00322E69">
            <w:pPr>
              <w:widowControl w:val="0"/>
              <w:jc w:val="center"/>
              <w:rPr>
                <w:rFonts w:ascii="GHEA Grapalat" w:hAnsi="GHEA Grapalat"/>
                <w:sz w:val="16"/>
                <w:szCs w:val="16"/>
              </w:rPr>
            </w:pPr>
          </w:p>
        </w:tc>
        <w:tc>
          <w:tcPr>
            <w:tcW w:w="544" w:type="dxa"/>
            <w:vAlign w:val="center"/>
          </w:tcPr>
          <w:p w14:paraId="752FA419" w14:textId="49FDF388" w:rsidR="00322E69" w:rsidRPr="00D071E5" w:rsidRDefault="00322E69" w:rsidP="00322E69">
            <w:pPr>
              <w:widowControl w:val="0"/>
              <w:jc w:val="center"/>
              <w:rPr>
                <w:rFonts w:ascii="GHEA Grapalat" w:hAnsi="GHEA Grapalat"/>
                <w:sz w:val="16"/>
                <w:szCs w:val="16"/>
              </w:rPr>
            </w:pPr>
          </w:p>
        </w:tc>
        <w:tc>
          <w:tcPr>
            <w:tcW w:w="606" w:type="dxa"/>
            <w:vAlign w:val="center"/>
          </w:tcPr>
          <w:p w14:paraId="3FB74473"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74C9C2DF"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7B45CFB5"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403E45C5" w14:textId="5D3C4F35" w:rsidR="00322E69" w:rsidRPr="00D071E5" w:rsidRDefault="00322E69" w:rsidP="00322E69">
            <w:pPr>
              <w:widowControl w:val="0"/>
              <w:jc w:val="center"/>
              <w:rPr>
                <w:rFonts w:ascii="GHEA Grapalat" w:hAnsi="GHEA Grapalat"/>
                <w:sz w:val="16"/>
                <w:szCs w:val="16"/>
              </w:rPr>
            </w:pPr>
          </w:p>
        </w:tc>
        <w:tc>
          <w:tcPr>
            <w:tcW w:w="849" w:type="dxa"/>
            <w:vAlign w:val="center"/>
          </w:tcPr>
          <w:p w14:paraId="30076983" w14:textId="222AC10A" w:rsidR="00322E69" w:rsidRPr="00D071E5" w:rsidRDefault="00322E69" w:rsidP="00322E69">
            <w:pPr>
              <w:widowControl w:val="0"/>
              <w:jc w:val="center"/>
              <w:rPr>
                <w:rFonts w:ascii="GHEA Grapalat" w:hAnsi="GHEA Grapalat"/>
                <w:sz w:val="16"/>
                <w:szCs w:val="16"/>
              </w:rPr>
            </w:pPr>
          </w:p>
        </w:tc>
        <w:tc>
          <w:tcPr>
            <w:tcW w:w="961" w:type="dxa"/>
            <w:vAlign w:val="center"/>
          </w:tcPr>
          <w:p w14:paraId="2767A35A" w14:textId="5C0AB767" w:rsidR="00322E69" w:rsidRPr="00D071E5" w:rsidRDefault="00322E69" w:rsidP="00322E69">
            <w:pPr>
              <w:widowControl w:val="0"/>
              <w:jc w:val="center"/>
              <w:rPr>
                <w:rFonts w:ascii="GHEA Grapalat" w:hAnsi="GHEA Grapalat"/>
                <w:sz w:val="16"/>
                <w:szCs w:val="16"/>
              </w:rPr>
            </w:pPr>
          </w:p>
        </w:tc>
        <w:tc>
          <w:tcPr>
            <w:tcW w:w="851" w:type="dxa"/>
            <w:vAlign w:val="center"/>
          </w:tcPr>
          <w:p w14:paraId="4DF28897" w14:textId="579A786C" w:rsidR="00322E69" w:rsidRPr="00443D81" w:rsidRDefault="00322E69" w:rsidP="00322E69">
            <w:pPr>
              <w:widowControl w:val="0"/>
              <w:jc w:val="center"/>
              <w:rPr>
                <w:rFonts w:ascii="GHEA Grapalat" w:hAnsi="GHEA Grapalat"/>
                <w:sz w:val="16"/>
                <w:szCs w:val="16"/>
              </w:rPr>
            </w:pPr>
          </w:p>
        </w:tc>
        <w:tc>
          <w:tcPr>
            <w:tcW w:w="788" w:type="dxa"/>
            <w:vAlign w:val="center"/>
          </w:tcPr>
          <w:p w14:paraId="6C6EDAF9" w14:textId="4D127189" w:rsidR="00322E69" w:rsidRPr="005B23C5" w:rsidRDefault="00322E69" w:rsidP="00322E69">
            <w:pPr>
              <w:widowControl w:val="0"/>
              <w:jc w:val="center"/>
              <w:rPr>
                <w:rFonts w:ascii="GHEA Grapalat" w:hAnsi="GHEA Grapalat"/>
                <w:sz w:val="16"/>
                <w:szCs w:val="16"/>
              </w:rPr>
            </w:pPr>
          </w:p>
        </w:tc>
      </w:tr>
      <w:tr w:rsidR="00322E69" w:rsidRPr="00D071E5" w14:paraId="30E24CCC" w14:textId="77777777" w:rsidTr="000518BA">
        <w:trPr>
          <w:trHeight w:val="404"/>
          <w:jc w:val="center"/>
        </w:trPr>
        <w:tc>
          <w:tcPr>
            <w:tcW w:w="1694" w:type="dxa"/>
            <w:vAlign w:val="center"/>
          </w:tcPr>
          <w:p w14:paraId="0654E330" w14:textId="00177215"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13</w:t>
            </w:r>
          </w:p>
        </w:tc>
        <w:tc>
          <w:tcPr>
            <w:tcW w:w="2049" w:type="dxa"/>
            <w:vAlign w:val="center"/>
          </w:tcPr>
          <w:p w14:paraId="019C5878" w14:textId="004C4A8F"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15851100</w:t>
            </w:r>
          </w:p>
        </w:tc>
        <w:tc>
          <w:tcPr>
            <w:tcW w:w="1684" w:type="dxa"/>
            <w:vAlign w:val="center"/>
          </w:tcPr>
          <w:p w14:paraId="65FAB7A0" w14:textId="265B0AB6" w:rsidR="00322E69" w:rsidRPr="00A538CA" w:rsidRDefault="00322E69" w:rsidP="00322E69">
            <w:pPr>
              <w:widowControl w:val="0"/>
              <w:jc w:val="center"/>
              <w:rPr>
                <w:sz w:val="18"/>
                <w:szCs w:val="18"/>
              </w:rPr>
            </w:pPr>
            <w:r w:rsidRPr="002400E0">
              <w:rPr>
                <w:rFonts w:ascii="GHEA Grapalat" w:hAnsi="GHEA Grapalat"/>
                <w:sz w:val="16"/>
                <w:szCs w:val="16"/>
              </w:rPr>
              <w:t>Макаронные изделия</w:t>
            </w:r>
          </w:p>
        </w:tc>
        <w:tc>
          <w:tcPr>
            <w:tcW w:w="959" w:type="dxa"/>
            <w:vAlign w:val="center"/>
          </w:tcPr>
          <w:p w14:paraId="5E6372A1" w14:textId="7BE27852" w:rsidR="00322E69" w:rsidRPr="00D071E5" w:rsidRDefault="00322E69" w:rsidP="00322E69">
            <w:pPr>
              <w:widowControl w:val="0"/>
              <w:jc w:val="center"/>
              <w:rPr>
                <w:rFonts w:ascii="GHEA Grapalat" w:hAnsi="GHEA Grapalat"/>
                <w:sz w:val="16"/>
                <w:szCs w:val="16"/>
              </w:rPr>
            </w:pPr>
          </w:p>
        </w:tc>
        <w:tc>
          <w:tcPr>
            <w:tcW w:w="978" w:type="dxa"/>
            <w:vAlign w:val="center"/>
          </w:tcPr>
          <w:p w14:paraId="2831794F" w14:textId="27978BFF" w:rsidR="00322E69" w:rsidRPr="00D071E5" w:rsidRDefault="00322E69" w:rsidP="00322E69">
            <w:pPr>
              <w:widowControl w:val="0"/>
              <w:jc w:val="center"/>
              <w:rPr>
                <w:rFonts w:ascii="GHEA Grapalat" w:hAnsi="GHEA Grapalat"/>
                <w:sz w:val="16"/>
                <w:szCs w:val="16"/>
              </w:rPr>
            </w:pPr>
          </w:p>
        </w:tc>
        <w:tc>
          <w:tcPr>
            <w:tcW w:w="692" w:type="dxa"/>
            <w:vAlign w:val="center"/>
          </w:tcPr>
          <w:p w14:paraId="0D0797FB" w14:textId="50ECCD94" w:rsidR="00322E69" w:rsidRPr="00D071E5" w:rsidRDefault="00322E69" w:rsidP="00322E69">
            <w:pPr>
              <w:widowControl w:val="0"/>
              <w:jc w:val="center"/>
              <w:rPr>
                <w:rFonts w:ascii="GHEA Grapalat" w:hAnsi="GHEA Grapalat"/>
                <w:sz w:val="16"/>
                <w:szCs w:val="16"/>
              </w:rPr>
            </w:pPr>
          </w:p>
        </w:tc>
        <w:tc>
          <w:tcPr>
            <w:tcW w:w="837" w:type="dxa"/>
            <w:vAlign w:val="center"/>
          </w:tcPr>
          <w:p w14:paraId="775E2836" w14:textId="3E9E1087" w:rsidR="00322E69" w:rsidRPr="00D071E5" w:rsidRDefault="00322E69" w:rsidP="00322E69">
            <w:pPr>
              <w:widowControl w:val="0"/>
              <w:jc w:val="center"/>
              <w:rPr>
                <w:rFonts w:ascii="GHEA Grapalat" w:hAnsi="GHEA Grapalat"/>
                <w:sz w:val="16"/>
                <w:szCs w:val="16"/>
              </w:rPr>
            </w:pPr>
          </w:p>
        </w:tc>
        <w:tc>
          <w:tcPr>
            <w:tcW w:w="544" w:type="dxa"/>
            <w:vAlign w:val="center"/>
          </w:tcPr>
          <w:p w14:paraId="72398A03" w14:textId="47C729DE" w:rsidR="00322E69" w:rsidRPr="00D071E5" w:rsidRDefault="00322E69" w:rsidP="00322E69">
            <w:pPr>
              <w:widowControl w:val="0"/>
              <w:jc w:val="center"/>
              <w:rPr>
                <w:rFonts w:ascii="GHEA Grapalat" w:hAnsi="GHEA Grapalat"/>
                <w:sz w:val="16"/>
                <w:szCs w:val="16"/>
              </w:rPr>
            </w:pPr>
          </w:p>
        </w:tc>
        <w:tc>
          <w:tcPr>
            <w:tcW w:w="606" w:type="dxa"/>
            <w:vAlign w:val="center"/>
          </w:tcPr>
          <w:p w14:paraId="24709299"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0DB4B4A7"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68831F91"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095EE0A9" w14:textId="1189F5F1" w:rsidR="00322E69" w:rsidRPr="00D071E5" w:rsidRDefault="00322E69" w:rsidP="00322E69">
            <w:pPr>
              <w:widowControl w:val="0"/>
              <w:jc w:val="center"/>
              <w:rPr>
                <w:rFonts w:ascii="GHEA Grapalat" w:hAnsi="GHEA Grapalat"/>
                <w:sz w:val="16"/>
                <w:szCs w:val="16"/>
              </w:rPr>
            </w:pPr>
          </w:p>
        </w:tc>
        <w:tc>
          <w:tcPr>
            <w:tcW w:w="849" w:type="dxa"/>
            <w:vAlign w:val="center"/>
          </w:tcPr>
          <w:p w14:paraId="17DD64DA" w14:textId="64C5C0FF" w:rsidR="00322E69" w:rsidRPr="00D071E5" w:rsidRDefault="00322E69" w:rsidP="00322E69">
            <w:pPr>
              <w:widowControl w:val="0"/>
              <w:jc w:val="center"/>
              <w:rPr>
                <w:rFonts w:ascii="GHEA Grapalat" w:hAnsi="GHEA Grapalat"/>
                <w:sz w:val="16"/>
                <w:szCs w:val="16"/>
              </w:rPr>
            </w:pPr>
          </w:p>
        </w:tc>
        <w:tc>
          <w:tcPr>
            <w:tcW w:w="961" w:type="dxa"/>
            <w:vAlign w:val="center"/>
          </w:tcPr>
          <w:p w14:paraId="2372AE2D" w14:textId="7670E9C9" w:rsidR="00322E69" w:rsidRPr="00D071E5" w:rsidRDefault="00322E69" w:rsidP="00322E69">
            <w:pPr>
              <w:widowControl w:val="0"/>
              <w:jc w:val="center"/>
              <w:rPr>
                <w:rFonts w:ascii="GHEA Grapalat" w:hAnsi="GHEA Grapalat"/>
                <w:sz w:val="16"/>
                <w:szCs w:val="16"/>
              </w:rPr>
            </w:pPr>
          </w:p>
        </w:tc>
        <w:tc>
          <w:tcPr>
            <w:tcW w:w="851" w:type="dxa"/>
            <w:vAlign w:val="center"/>
          </w:tcPr>
          <w:p w14:paraId="0190C9EB" w14:textId="36EB282C" w:rsidR="00322E69" w:rsidRPr="00443D81" w:rsidRDefault="00322E69" w:rsidP="00322E69">
            <w:pPr>
              <w:widowControl w:val="0"/>
              <w:jc w:val="center"/>
              <w:rPr>
                <w:rFonts w:ascii="GHEA Grapalat" w:hAnsi="GHEA Grapalat"/>
                <w:sz w:val="16"/>
                <w:szCs w:val="16"/>
              </w:rPr>
            </w:pPr>
          </w:p>
        </w:tc>
        <w:tc>
          <w:tcPr>
            <w:tcW w:w="788" w:type="dxa"/>
            <w:vAlign w:val="center"/>
          </w:tcPr>
          <w:p w14:paraId="2A9F007C" w14:textId="6DB79565" w:rsidR="00322E69" w:rsidRPr="005B23C5" w:rsidRDefault="00322E69" w:rsidP="00322E69">
            <w:pPr>
              <w:widowControl w:val="0"/>
              <w:jc w:val="center"/>
              <w:rPr>
                <w:rFonts w:ascii="GHEA Grapalat" w:hAnsi="GHEA Grapalat"/>
                <w:sz w:val="16"/>
                <w:szCs w:val="16"/>
              </w:rPr>
            </w:pPr>
          </w:p>
        </w:tc>
      </w:tr>
      <w:tr w:rsidR="00322E69" w:rsidRPr="00D071E5" w14:paraId="45031057" w14:textId="77777777" w:rsidTr="000518BA">
        <w:trPr>
          <w:trHeight w:val="404"/>
          <w:jc w:val="center"/>
        </w:trPr>
        <w:tc>
          <w:tcPr>
            <w:tcW w:w="1694" w:type="dxa"/>
            <w:vAlign w:val="center"/>
          </w:tcPr>
          <w:p w14:paraId="1E83C1E7" w14:textId="1E804A9A"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14</w:t>
            </w:r>
          </w:p>
        </w:tc>
        <w:tc>
          <w:tcPr>
            <w:tcW w:w="2049" w:type="dxa"/>
            <w:vAlign w:val="center"/>
          </w:tcPr>
          <w:p w14:paraId="3FB27690" w14:textId="4C55D9BE"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15331154</w:t>
            </w:r>
          </w:p>
        </w:tc>
        <w:tc>
          <w:tcPr>
            <w:tcW w:w="1684" w:type="dxa"/>
            <w:vAlign w:val="center"/>
          </w:tcPr>
          <w:p w14:paraId="3C7B3C44" w14:textId="540DB89C" w:rsidR="00322E69" w:rsidRPr="00A538CA" w:rsidRDefault="00322E69" w:rsidP="00322E69">
            <w:pPr>
              <w:widowControl w:val="0"/>
              <w:jc w:val="center"/>
              <w:rPr>
                <w:sz w:val="18"/>
                <w:szCs w:val="18"/>
              </w:rPr>
            </w:pPr>
            <w:r w:rsidRPr="002400E0">
              <w:rPr>
                <w:rFonts w:ascii="GHEA Grapalat" w:hAnsi="GHEA Grapalat"/>
                <w:sz w:val="16"/>
                <w:szCs w:val="16"/>
              </w:rPr>
              <w:t>Горох</w:t>
            </w:r>
          </w:p>
        </w:tc>
        <w:tc>
          <w:tcPr>
            <w:tcW w:w="959" w:type="dxa"/>
            <w:vAlign w:val="center"/>
          </w:tcPr>
          <w:p w14:paraId="5EC3E141" w14:textId="127D12F4" w:rsidR="00322E69" w:rsidRPr="00D071E5" w:rsidRDefault="00322E69" w:rsidP="00322E69">
            <w:pPr>
              <w:widowControl w:val="0"/>
              <w:jc w:val="center"/>
              <w:rPr>
                <w:rFonts w:ascii="GHEA Grapalat" w:hAnsi="GHEA Grapalat"/>
                <w:sz w:val="16"/>
                <w:szCs w:val="16"/>
              </w:rPr>
            </w:pPr>
          </w:p>
        </w:tc>
        <w:tc>
          <w:tcPr>
            <w:tcW w:w="978" w:type="dxa"/>
            <w:vAlign w:val="center"/>
          </w:tcPr>
          <w:p w14:paraId="1BA571AD" w14:textId="0E41EF11" w:rsidR="00322E69" w:rsidRPr="00D071E5" w:rsidRDefault="00322E69" w:rsidP="00322E69">
            <w:pPr>
              <w:widowControl w:val="0"/>
              <w:jc w:val="center"/>
              <w:rPr>
                <w:rFonts w:ascii="GHEA Grapalat" w:hAnsi="GHEA Grapalat"/>
                <w:sz w:val="16"/>
                <w:szCs w:val="16"/>
              </w:rPr>
            </w:pPr>
          </w:p>
        </w:tc>
        <w:tc>
          <w:tcPr>
            <w:tcW w:w="692" w:type="dxa"/>
            <w:vAlign w:val="center"/>
          </w:tcPr>
          <w:p w14:paraId="3506C560" w14:textId="7667FC2B" w:rsidR="00322E69" w:rsidRPr="00D071E5" w:rsidRDefault="00322E69" w:rsidP="00322E69">
            <w:pPr>
              <w:widowControl w:val="0"/>
              <w:jc w:val="center"/>
              <w:rPr>
                <w:rFonts w:ascii="GHEA Grapalat" w:hAnsi="GHEA Grapalat"/>
                <w:sz w:val="16"/>
                <w:szCs w:val="16"/>
              </w:rPr>
            </w:pPr>
          </w:p>
        </w:tc>
        <w:tc>
          <w:tcPr>
            <w:tcW w:w="837" w:type="dxa"/>
            <w:vAlign w:val="center"/>
          </w:tcPr>
          <w:p w14:paraId="5FCED14F" w14:textId="40256A33" w:rsidR="00322E69" w:rsidRPr="00D071E5" w:rsidRDefault="00322E69" w:rsidP="00322E69">
            <w:pPr>
              <w:widowControl w:val="0"/>
              <w:jc w:val="center"/>
              <w:rPr>
                <w:rFonts w:ascii="GHEA Grapalat" w:hAnsi="GHEA Grapalat"/>
                <w:sz w:val="16"/>
                <w:szCs w:val="16"/>
              </w:rPr>
            </w:pPr>
          </w:p>
        </w:tc>
        <w:tc>
          <w:tcPr>
            <w:tcW w:w="544" w:type="dxa"/>
            <w:vAlign w:val="center"/>
          </w:tcPr>
          <w:p w14:paraId="1C40B0F2" w14:textId="31AC7586" w:rsidR="00322E69" w:rsidRPr="00D071E5" w:rsidRDefault="00322E69" w:rsidP="00322E69">
            <w:pPr>
              <w:widowControl w:val="0"/>
              <w:jc w:val="center"/>
              <w:rPr>
                <w:rFonts w:ascii="GHEA Grapalat" w:hAnsi="GHEA Grapalat"/>
                <w:sz w:val="16"/>
                <w:szCs w:val="16"/>
              </w:rPr>
            </w:pPr>
          </w:p>
        </w:tc>
        <w:tc>
          <w:tcPr>
            <w:tcW w:w="606" w:type="dxa"/>
            <w:vAlign w:val="center"/>
          </w:tcPr>
          <w:p w14:paraId="78D1074E"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061241E9"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057743D1"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4B7156EE" w14:textId="51F8A50F" w:rsidR="00322E69" w:rsidRPr="00D071E5" w:rsidRDefault="00322E69" w:rsidP="00322E69">
            <w:pPr>
              <w:widowControl w:val="0"/>
              <w:jc w:val="center"/>
              <w:rPr>
                <w:rFonts w:ascii="GHEA Grapalat" w:hAnsi="GHEA Grapalat"/>
                <w:sz w:val="16"/>
                <w:szCs w:val="16"/>
              </w:rPr>
            </w:pPr>
          </w:p>
        </w:tc>
        <w:tc>
          <w:tcPr>
            <w:tcW w:w="849" w:type="dxa"/>
            <w:vAlign w:val="center"/>
          </w:tcPr>
          <w:p w14:paraId="5620D688" w14:textId="13201CAC" w:rsidR="00322E69" w:rsidRPr="00D071E5" w:rsidRDefault="00322E69" w:rsidP="00322E69">
            <w:pPr>
              <w:widowControl w:val="0"/>
              <w:jc w:val="center"/>
              <w:rPr>
                <w:rFonts w:ascii="GHEA Grapalat" w:hAnsi="GHEA Grapalat"/>
                <w:sz w:val="16"/>
                <w:szCs w:val="16"/>
              </w:rPr>
            </w:pPr>
          </w:p>
        </w:tc>
        <w:tc>
          <w:tcPr>
            <w:tcW w:w="961" w:type="dxa"/>
            <w:vAlign w:val="center"/>
          </w:tcPr>
          <w:p w14:paraId="44D2F2BA" w14:textId="56584371" w:rsidR="00322E69" w:rsidRPr="00D071E5" w:rsidRDefault="00322E69" w:rsidP="00322E69">
            <w:pPr>
              <w:widowControl w:val="0"/>
              <w:jc w:val="center"/>
              <w:rPr>
                <w:rFonts w:ascii="GHEA Grapalat" w:hAnsi="GHEA Grapalat"/>
                <w:sz w:val="16"/>
                <w:szCs w:val="16"/>
              </w:rPr>
            </w:pPr>
          </w:p>
        </w:tc>
        <w:tc>
          <w:tcPr>
            <w:tcW w:w="851" w:type="dxa"/>
            <w:vAlign w:val="center"/>
          </w:tcPr>
          <w:p w14:paraId="6BB6A2CF" w14:textId="28801FFF" w:rsidR="00322E69" w:rsidRPr="00443D81" w:rsidRDefault="00322E69" w:rsidP="00322E69">
            <w:pPr>
              <w:widowControl w:val="0"/>
              <w:jc w:val="center"/>
              <w:rPr>
                <w:rFonts w:ascii="GHEA Grapalat" w:hAnsi="GHEA Grapalat"/>
                <w:sz w:val="16"/>
                <w:szCs w:val="16"/>
              </w:rPr>
            </w:pPr>
          </w:p>
        </w:tc>
        <w:tc>
          <w:tcPr>
            <w:tcW w:w="788" w:type="dxa"/>
            <w:vAlign w:val="center"/>
          </w:tcPr>
          <w:p w14:paraId="5890C5DA" w14:textId="74ACE954" w:rsidR="00322E69" w:rsidRPr="005B23C5" w:rsidRDefault="00322E69" w:rsidP="00322E69">
            <w:pPr>
              <w:widowControl w:val="0"/>
              <w:jc w:val="center"/>
              <w:rPr>
                <w:rFonts w:ascii="GHEA Grapalat" w:hAnsi="GHEA Grapalat"/>
                <w:sz w:val="16"/>
                <w:szCs w:val="16"/>
              </w:rPr>
            </w:pPr>
          </w:p>
        </w:tc>
      </w:tr>
      <w:tr w:rsidR="00322E69" w:rsidRPr="00D071E5" w14:paraId="73FCD33C" w14:textId="77777777" w:rsidTr="000518BA">
        <w:trPr>
          <w:trHeight w:val="404"/>
          <w:jc w:val="center"/>
        </w:trPr>
        <w:tc>
          <w:tcPr>
            <w:tcW w:w="1694" w:type="dxa"/>
            <w:vAlign w:val="center"/>
          </w:tcPr>
          <w:p w14:paraId="3EDB5088" w14:textId="3ABAA78D"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15</w:t>
            </w:r>
          </w:p>
        </w:tc>
        <w:tc>
          <w:tcPr>
            <w:tcW w:w="2049" w:type="dxa"/>
            <w:vAlign w:val="center"/>
          </w:tcPr>
          <w:p w14:paraId="7EAD5522" w14:textId="5670F6FB"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15331153</w:t>
            </w:r>
          </w:p>
        </w:tc>
        <w:tc>
          <w:tcPr>
            <w:tcW w:w="1684" w:type="dxa"/>
            <w:vAlign w:val="center"/>
          </w:tcPr>
          <w:p w14:paraId="5AA7F07C" w14:textId="61264AEC" w:rsidR="00322E69" w:rsidRPr="00A538CA" w:rsidRDefault="00322E69" w:rsidP="00322E69">
            <w:pPr>
              <w:widowControl w:val="0"/>
              <w:jc w:val="center"/>
              <w:rPr>
                <w:sz w:val="18"/>
                <w:szCs w:val="18"/>
              </w:rPr>
            </w:pPr>
            <w:r w:rsidRPr="002400E0">
              <w:rPr>
                <w:rFonts w:ascii="GHEA Grapalat" w:hAnsi="GHEA Grapalat"/>
                <w:sz w:val="16"/>
                <w:szCs w:val="16"/>
              </w:rPr>
              <w:t>Чечевица</w:t>
            </w:r>
          </w:p>
        </w:tc>
        <w:tc>
          <w:tcPr>
            <w:tcW w:w="959" w:type="dxa"/>
            <w:vAlign w:val="center"/>
          </w:tcPr>
          <w:p w14:paraId="77C1BE0E" w14:textId="4A478B52" w:rsidR="00322E69" w:rsidRPr="00D071E5" w:rsidRDefault="00322E69" w:rsidP="00322E69">
            <w:pPr>
              <w:widowControl w:val="0"/>
              <w:jc w:val="center"/>
              <w:rPr>
                <w:rFonts w:ascii="GHEA Grapalat" w:hAnsi="GHEA Grapalat"/>
                <w:sz w:val="16"/>
                <w:szCs w:val="16"/>
              </w:rPr>
            </w:pPr>
          </w:p>
        </w:tc>
        <w:tc>
          <w:tcPr>
            <w:tcW w:w="978" w:type="dxa"/>
            <w:vAlign w:val="center"/>
          </w:tcPr>
          <w:p w14:paraId="5EA50656" w14:textId="0AF3E93D" w:rsidR="00322E69" w:rsidRPr="00D071E5" w:rsidRDefault="00322E69" w:rsidP="00322E69">
            <w:pPr>
              <w:widowControl w:val="0"/>
              <w:jc w:val="center"/>
              <w:rPr>
                <w:rFonts w:ascii="GHEA Grapalat" w:hAnsi="GHEA Grapalat"/>
                <w:sz w:val="16"/>
                <w:szCs w:val="16"/>
              </w:rPr>
            </w:pPr>
          </w:p>
        </w:tc>
        <w:tc>
          <w:tcPr>
            <w:tcW w:w="692" w:type="dxa"/>
            <w:vAlign w:val="center"/>
          </w:tcPr>
          <w:p w14:paraId="7BF0F6C4" w14:textId="75D51783" w:rsidR="00322E69" w:rsidRPr="00D071E5" w:rsidRDefault="00322E69" w:rsidP="00322E69">
            <w:pPr>
              <w:widowControl w:val="0"/>
              <w:jc w:val="center"/>
              <w:rPr>
                <w:rFonts w:ascii="GHEA Grapalat" w:hAnsi="GHEA Grapalat"/>
                <w:sz w:val="16"/>
                <w:szCs w:val="16"/>
              </w:rPr>
            </w:pPr>
          </w:p>
        </w:tc>
        <w:tc>
          <w:tcPr>
            <w:tcW w:w="837" w:type="dxa"/>
            <w:vAlign w:val="center"/>
          </w:tcPr>
          <w:p w14:paraId="6637C220" w14:textId="2A0751AD" w:rsidR="00322E69" w:rsidRPr="00D071E5" w:rsidRDefault="00322E69" w:rsidP="00322E69">
            <w:pPr>
              <w:widowControl w:val="0"/>
              <w:jc w:val="center"/>
              <w:rPr>
                <w:rFonts w:ascii="GHEA Grapalat" w:hAnsi="GHEA Grapalat"/>
                <w:sz w:val="16"/>
                <w:szCs w:val="16"/>
              </w:rPr>
            </w:pPr>
          </w:p>
        </w:tc>
        <w:tc>
          <w:tcPr>
            <w:tcW w:w="544" w:type="dxa"/>
            <w:vAlign w:val="center"/>
          </w:tcPr>
          <w:p w14:paraId="041F2876" w14:textId="1780248F" w:rsidR="00322E69" w:rsidRPr="00D071E5" w:rsidRDefault="00322E69" w:rsidP="00322E69">
            <w:pPr>
              <w:widowControl w:val="0"/>
              <w:jc w:val="center"/>
              <w:rPr>
                <w:rFonts w:ascii="GHEA Grapalat" w:hAnsi="GHEA Grapalat"/>
                <w:sz w:val="16"/>
                <w:szCs w:val="16"/>
              </w:rPr>
            </w:pPr>
          </w:p>
        </w:tc>
        <w:tc>
          <w:tcPr>
            <w:tcW w:w="606" w:type="dxa"/>
            <w:vAlign w:val="center"/>
          </w:tcPr>
          <w:p w14:paraId="3A5FDA62"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0A49BF31"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4A386942"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712AD421" w14:textId="38D71EDF" w:rsidR="00322E69" w:rsidRPr="00D071E5" w:rsidRDefault="00322E69" w:rsidP="00322E69">
            <w:pPr>
              <w:widowControl w:val="0"/>
              <w:jc w:val="center"/>
              <w:rPr>
                <w:rFonts w:ascii="GHEA Grapalat" w:hAnsi="GHEA Grapalat"/>
                <w:sz w:val="16"/>
                <w:szCs w:val="16"/>
              </w:rPr>
            </w:pPr>
          </w:p>
        </w:tc>
        <w:tc>
          <w:tcPr>
            <w:tcW w:w="849" w:type="dxa"/>
            <w:vAlign w:val="center"/>
          </w:tcPr>
          <w:p w14:paraId="1318D6F3" w14:textId="114FAE1C" w:rsidR="00322E69" w:rsidRPr="00D071E5" w:rsidRDefault="00322E69" w:rsidP="00322E69">
            <w:pPr>
              <w:widowControl w:val="0"/>
              <w:jc w:val="center"/>
              <w:rPr>
                <w:rFonts w:ascii="GHEA Grapalat" w:hAnsi="GHEA Grapalat"/>
                <w:sz w:val="16"/>
                <w:szCs w:val="16"/>
              </w:rPr>
            </w:pPr>
          </w:p>
        </w:tc>
        <w:tc>
          <w:tcPr>
            <w:tcW w:w="961" w:type="dxa"/>
            <w:vAlign w:val="center"/>
          </w:tcPr>
          <w:p w14:paraId="3AFADD8D" w14:textId="5BDEE6F8" w:rsidR="00322E69" w:rsidRPr="00D071E5" w:rsidRDefault="00322E69" w:rsidP="00322E69">
            <w:pPr>
              <w:widowControl w:val="0"/>
              <w:jc w:val="center"/>
              <w:rPr>
                <w:rFonts w:ascii="GHEA Grapalat" w:hAnsi="GHEA Grapalat"/>
                <w:sz w:val="16"/>
                <w:szCs w:val="16"/>
              </w:rPr>
            </w:pPr>
          </w:p>
        </w:tc>
        <w:tc>
          <w:tcPr>
            <w:tcW w:w="851" w:type="dxa"/>
            <w:vAlign w:val="center"/>
          </w:tcPr>
          <w:p w14:paraId="451249AE" w14:textId="39D28256" w:rsidR="00322E69" w:rsidRPr="00443D81" w:rsidRDefault="00322E69" w:rsidP="00322E69">
            <w:pPr>
              <w:widowControl w:val="0"/>
              <w:jc w:val="center"/>
              <w:rPr>
                <w:rFonts w:ascii="GHEA Grapalat" w:hAnsi="GHEA Grapalat"/>
                <w:sz w:val="16"/>
                <w:szCs w:val="16"/>
              </w:rPr>
            </w:pPr>
          </w:p>
        </w:tc>
        <w:tc>
          <w:tcPr>
            <w:tcW w:w="788" w:type="dxa"/>
            <w:vAlign w:val="center"/>
          </w:tcPr>
          <w:p w14:paraId="69A181C8" w14:textId="4AE12197" w:rsidR="00322E69" w:rsidRPr="005B23C5" w:rsidRDefault="00322E69" w:rsidP="00322E69">
            <w:pPr>
              <w:widowControl w:val="0"/>
              <w:jc w:val="center"/>
              <w:rPr>
                <w:rFonts w:ascii="GHEA Grapalat" w:hAnsi="GHEA Grapalat"/>
                <w:sz w:val="16"/>
                <w:szCs w:val="16"/>
              </w:rPr>
            </w:pPr>
          </w:p>
        </w:tc>
      </w:tr>
      <w:tr w:rsidR="00322E69" w:rsidRPr="00D071E5" w14:paraId="2BB210C6" w14:textId="77777777" w:rsidTr="000518BA">
        <w:trPr>
          <w:trHeight w:val="404"/>
          <w:jc w:val="center"/>
        </w:trPr>
        <w:tc>
          <w:tcPr>
            <w:tcW w:w="1694" w:type="dxa"/>
            <w:vAlign w:val="center"/>
          </w:tcPr>
          <w:p w14:paraId="22B6ED1E" w14:textId="25BA96C7"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16</w:t>
            </w:r>
          </w:p>
        </w:tc>
        <w:tc>
          <w:tcPr>
            <w:tcW w:w="2049" w:type="dxa"/>
            <w:vAlign w:val="center"/>
          </w:tcPr>
          <w:p w14:paraId="5EB35916" w14:textId="4C9D87D6"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15541200</w:t>
            </w:r>
          </w:p>
        </w:tc>
        <w:tc>
          <w:tcPr>
            <w:tcW w:w="1684" w:type="dxa"/>
            <w:vAlign w:val="center"/>
          </w:tcPr>
          <w:p w14:paraId="216D7BE2" w14:textId="1A6D4901" w:rsidR="00322E69" w:rsidRPr="00A538CA" w:rsidRDefault="00322E69" w:rsidP="00322E69">
            <w:pPr>
              <w:widowControl w:val="0"/>
              <w:jc w:val="center"/>
              <w:rPr>
                <w:sz w:val="18"/>
                <w:szCs w:val="18"/>
              </w:rPr>
            </w:pPr>
            <w:r w:rsidRPr="002400E0">
              <w:rPr>
                <w:rFonts w:ascii="GHEA Grapalat" w:hAnsi="GHEA Grapalat"/>
                <w:sz w:val="16"/>
                <w:szCs w:val="16"/>
              </w:rPr>
              <w:t>Сыр</w:t>
            </w:r>
          </w:p>
        </w:tc>
        <w:tc>
          <w:tcPr>
            <w:tcW w:w="959" w:type="dxa"/>
            <w:vAlign w:val="center"/>
          </w:tcPr>
          <w:p w14:paraId="00364D3F" w14:textId="62A4C26F" w:rsidR="00322E69" w:rsidRPr="00D071E5" w:rsidRDefault="00322E69" w:rsidP="00322E69">
            <w:pPr>
              <w:widowControl w:val="0"/>
              <w:jc w:val="center"/>
              <w:rPr>
                <w:rFonts w:ascii="GHEA Grapalat" w:hAnsi="GHEA Grapalat"/>
                <w:sz w:val="16"/>
                <w:szCs w:val="16"/>
              </w:rPr>
            </w:pPr>
          </w:p>
        </w:tc>
        <w:tc>
          <w:tcPr>
            <w:tcW w:w="978" w:type="dxa"/>
            <w:vAlign w:val="center"/>
          </w:tcPr>
          <w:p w14:paraId="3E3E0995" w14:textId="29274592" w:rsidR="00322E69" w:rsidRPr="00D071E5" w:rsidRDefault="00322E69" w:rsidP="00322E69">
            <w:pPr>
              <w:widowControl w:val="0"/>
              <w:jc w:val="center"/>
              <w:rPr>
                <w:rFonts w:ascii="GHEA Grapalat" w:hAnsi="GHEA Grapalat"/>
                <w:sz w:val="16"/>
                <w:szCs w:val="16"/>
              </w:rPr>
            </w:pPr>
          </w:p>
        </w:tc>
        <w:tc>
          <w:tcPr>
            <w:tcW w:w="692" w:type="dxa"/>
            <w:vAlign w:val="center"/>
          </w:tcPr>
          <w:p w14:paraId="6D026C99" w14:textId="48DB8918" w:rsidR="00322E69" w:rsidRPr="00D071E5" w:rsidRDefault="00322E69" w:rsidP="00322E69">
            <w:pPr>
              <w:widowControl w:val="0"/>
              <w:jc w:val="center"/>
              <w:rPr>
                <w:rFonts w:ascii="GHEA Grapalat" w:hAnsi="GHEA Grapalat"/>
                <w:sz w:val="16"/>
                <w:szCs w:val="16"/>
              </w:rPr>
            </w:pPr>
          </w:p>
        </w:tc>
        <w:tc>
          <w:tcPr>
            <w:tcW w:w="837" w:type="dxa"/>
            <w:vAlign w:val="center"/>
          </w:tcPr>
          <w:p w14:paraId="110D1F26" w14:textId="07B86A88" w:rsidR="00322E69" w:rsidRPr="00D071E5" w:rsidRDefault="00322E69" w:rsidP="00322E69">
            <w:pPr>
              <w:widowControl w:val="0"/>
              <w:jc w:val="center"/>
              <w:rPr>
                <w:rFonts w:ascii="GHEA Grapalat" w:hAnsi="GHEA Grapalat"/>
                <w:sz w:val="16"/>
                <w:szCs w:val="16"/>
              </w:rPr>
            </w:pPr>
          </w:p>
        </w:tc>
        <w:tc>
          <w:tcPr>
            <w:tcW w:w="544" w:type="dxa"/>
            <w:vAlign w:val="center"/>
          </w:tcPr>
          <w:p w14:paraId="3F70A822" w14:textId="097FD26E" w:rsidR="00322E69" w:rsidRPr="00D071E5" w:rsidRDefault="00322E69" w:rsidP="00322E69">
            <w:pPr>
              <w:widowControl w:val="0"/>
              <w:jc w:val="center"/>
              <w:rPr>
                <w:rFonts w:ascii="GHEA Grapalat" w:hAnsi="GHEA Grapalat"/>
                <w:sz w:val="16"/>
                <w:szCs w:val="16"/>
              </w:rPr>
            </w:pPr>
          </w:p>
        </w:tc>
        <w:tc>
          <w:tcPr>
            <w:tcW w:w="606" w:type="dxa"/>
            <w:vAlign w:val="center"/>
          </w:tcPr>
          <w:p w14:paraId="5FEEE416"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6AB1019F"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2398249A"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1EC0FABE" w14:textId="0ECFB2AA" w:rsidR="00322E69" w:rsidRPr="00D071E5" w:rsidRDefault="00322E69" w:rsidP="00322E69">
            <w:pPr>
              <w:widowControl w:val="0"/>
              <w:jc w:val="center"/>
              <w:rPr>
                <w:rFonts w:ascii="GHEA Grapalat" w:hAnsi="GHEA Grapalat"/>
                <w:sz w:val="16"/>
                <w:szCs w:val="16"/>
              </w:rPr>
            </w:pPr>
          </w:p>
        </w:tc>
        <w:tc>
          <w:tcPr>
            <w:tcW w:w="849" w:type="dxa"/>
            <w:vAlign w:val="center"/>
          </w:tcPr>
          <w:p w14:paraId="6C6019D8" w14:textId="08D5D817" w:rsidR="00322E69" w:rsidRPr="00D071E5" w:rsidRDefault="00322E69" w:rsidP="00322E69">
            <w:pPr>
              <w:widowControl w:val="0"/>
              <w:jc w:val="center"/>
              <w:rPr>
                <w:rFonts w:ascii="GHEA Grapalat" w:hAnsi="GHEA Grapalat"/>
                <w:sz w:val="16"/>
                <w:szCs w:val="16"/>
              </w:rPr>
            </w:pPr>
          </w:p>
        </w:tc>
        <w:tc>
          <w:tcPr>
            <w:tcW w:w="961" w:type="dxa"/>
            <w:vAlign w:val="center"/>
          </w:tcPr>
          <w:p w14:paraId="3DCC76F8" w14:textId="1F9DEE90" w:rsidR="00322E69" w:rsidRPr="00D071E5" w:rsidRDefault="00322E69" w:rsidP="00322E69">
            <w:pPr>
              <w:widowControl w:val="0"/>
              <w:jc w:val="center"/>
              <w:rPr>
                <w:rFonts w:ascii="GHEA Grapalat" w:hAnsi="GHEA Grapalat"/>
                <w:sz w:val="16"/>
                <w:szCs w:val="16"/>
              </w:rPr>
            </w:pPr>
          </w:p>
        </w:tc>
        <w:tc>
          <w:tcPr>
            <w:tcW w:w="851" w:type="dxa"/>
            <w:vAlign w:val="center"/>
          </w:tcPr>
          <w:p w14:paraId="67FCD98A" w14:textId="2AD09983" w:rsidR="00322E69" w:rsidRPr="00443D81" w:rsidRDefault="00322E69" w:rsidP="00322E69">
            <w:pPr>
              <w:widowControl w:val="0"/>
              <w:jc w:val="center"/>
              <w:rPr>
                <w:rFonts w:ascii="GHEA Grapalat" w:hAnsi="GHEA Grapalat"/>
                <w:sz w:val="16"/>
                <w:szCs w:val="16"/>
              </w:rPr>
            </w:pPr>
          </w:p>
        </w:tc>
        <w:tc>
          <w:tcPr>
            <w:tcW w:w="788" w:type="dxa"/>
            <w:vAlign w:val="center"/>
          </w:tcPr>
          <w:p w14:paraId="6A326DFA" w14:textId="2FC81B6B" w:rsidR="00322E69" w:rsidRPr="005B23C5" w:rsidRDefault="00322E69" w:rsidP="00322E69">
            <w:pPr>
              <w:widowControl w:val="0"/>
              <w:jc w:val="center"/>
              <w:rPr>
                <w:rFonts w:ascii="GHEA Grapalat" w:hAnsi="GHEA Grapalat"/>
                <w:sz w:val="16"/>
                <w:szCs w:val="16"/>
              </w:rPr>
            </w:pPr>
          </w:p>
        </w:tc>
      </w:tr>
      <w:tr w:rsidR="00322E69" w:rsidRPr="00D071E5" w14:paraId="139C285B" w14:textId="77777777" w:rsidTr="000518BA">
        <w:trPr>
          <w:trHeight w:val="404"/>
          <w:jc w:val="center"/>
        </w:trPr>
        <w:tc>
          <w:tcPr>
            <w:tcW w:w="1694" w:type="dxa"/>
            <w:vAlign w:val="center"/>
          </w:tcPr>
          <w:p w14:paraId="4FF17551" w14:textId="02371FDF"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17</w:t>
            </w:r>
          </w:p>
        </w:tc>
        <w:tc>
          <w:tcPr>
            <w:tcW w:w="2049" w:type="dxa"/>
            <w:vAlign w:val="center"/>
          </w:tcPr>
          <w:p w14:paraId="7D2E9663" w14:textId="5445D191"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15551600</w:t>
            </w:r>
          </w:p>
        </w:tc>
        <w:tc>
          <w:tcPr>
            <w:tcW w:w="1684" w:type="dxa"/>
            <w:vAlign w:val="center"/>
          </w:tcPr>
          <w:p w14:paraId="7F4C5EBA" w14:textId="543FB6E7" w:rsidR="00322E69" w:rsidRPr="00A538CA" w:rsidRDefault="00322E69" w:rsidP="00322E69">
            <w:pPr>
              <w:widowControl w:val="0"/>
              <w:jc w:val="center"/>
              <w:rPr>
                <w:sz w:val="18"/>
                <w:szCs w:val="18"/>
              </w:rPr>
            </w:pPr>
            <w:r w:rsidRPr="002400E0">
              <w:rPr>
                <w:rFonts w:ascii="GHEA Grapalat" w:hAnsi="GHEA Grapalat"/>
                <w:sz w:val="16"/>
                <w:szCs w:val="16"/>
              </w:rPr>
              <w:t>Йогурт</w:t>
            </w:r>
          </w:p>
        </w:tc>
        <w:tc>
          <w:tcPr>
            <w:tcW w:w="959" w:type="dxa"/>
            <w:vAlign w:val="center"/>
          </w:tcPr>
          <w:p w14:paraId="2FDB150F" w14:textId="57430DA0" w:rsidR="00322E69" w:rsidRPr="00D071E5" w:rsidRDefault="00322E69" w:rsidP="00322E69">
            <w:pPr>
              <w:widowControl w:val="0"/>
              <w:jc w:val="center"/>
              <w:rPr>
                <w:rFonts w:ascii="GHEA Grapalat" w:hAnsi="GHEA Grapalat"/>
                <w:sz w:val="16"/>
                <w:szCs w:val="16"/>
              </w:rPr>
            </w:pPr>
          </w:p>
        </w:tc>
        <w:tc>
          <w:tcPr>
            <w:tcW w:w="978" w:type="dxa"/>
            <w:vAlign w:val="center"/>
          </w:tcPr>
          <w:p w14:paraId="02C3B44C" w14:textId="473F022B" w:rsidR="00322E69" w:rsidRPr="00D071E5" w:rsidRDefault="00322E69" w:rsidP="00322E69">
            <w:pPr>
              <w:widowControl w:val="0"/>
              <w:jc w:val="center"/>
              <w:rPr>
                <w:rFonts w:ascii="GHEA Grapalat" w:hAnsi="GHEA Grapalat"/>
                <w:sz w:val="16"/>
                <w:szCs w:val="16"/>
              </w:rPr>
            </w:pPr>
          </w:p>
        </w:tc>
        <w:tc>
          <w:tcPr>
            <w:tcW w:w="692" w:type="dxa"/>
            <w:vAlign w:val="center"/>
          </w:tcPr>
          <w:p w14:paraId="28E884E7" w14:textId="385C47E6" w:rsidR="00322E69" w:rsidRPr="00D071E5" w:rsidRDefault="00322E69" w:rsidP="00322E69">
            <w:pPr>
              <w:widowControl w:val="0"/>
              <w:jc w:val="center"/>
              <w:rPr>
                <w:rFonts w:ascii="GHEA Grapalat" w:hAnsi="GHEA Grapalat"/>
                <w:sz w:val="16"/>
                <w:szCs w:val="16"/>
              </w:rPr>
            </w:pPr>
          </w:p>
        </w:tc>
        <w:tc>
          <w:tcPr>
            <w:tcW w:w="837" w:type="dxa"/>
            <w:vAlign w:val="center"/>
          </w:tcPr>
          <w:p w14:paraId="7B3F5BB9" w14:textId="79908571" w:rsidR="00322E69" w:rsidRPr="00D071E5" w:rsidRDefault="00322E69" w:rsidP="00322E69">
            <w:pPr>
              <w:widowControl w:val="0"/>
              <w:jc w:val="center"/>
              <w:rPr>
                <w:rFonts w:ascii="GHEA Grapalat" w:hAnsi="GHEA Grapalat"/>
                <w:sz w:val="16"/>
                <w:szCs w:val="16"/>
              </w:rPr>
            </w:pPr>
          </w:p>
        </w:tc>
        <w:tc>
          <w:tcPr>
            <w:tcW w:w="544" w:type="dxa"/>
            <w:vAlign w:val="center"/>
          </w:tcPr>
          <w:p w14:paraId="48AEB5D4" w14:textId="2EF49F50" w:rsidR="00322E69" w:rsidRPr="00D071E5" w:rsidRDefault="00322E69" w:rsidP="00322E69">
            <w:pPr>
              <w:widowControl w:val="0"/>
              <w:jc w:val="center"/>
              <w:rPr>
                <w:rFonts w:ascii="GHEA Grapalat" w:hAnsi="GHEA Grapalat"/>
                <w:sz w:val="16"/>
                <w:szCs w:val="16"/>
              </w:rPr>
            </w:pPr>
          </w:p>
        </w:tc>
        <w:tc>
          <w:tcPr>
            <w:tcW w:w="606" w:type="dxa"/>
            <w:vAlign w:val="center"/>
          </w:tcPr>
          <w:p w14:paraId="718255F6"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3028B74E"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250CE568"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7AC997DA" w14:textId="064C2744" w:rsidR="00322E69" w:rsidRPr="00D071E5" w:rsidRDefault="00322E69" w:rsidP="00322E69">
            <w:pPr>
              <w:widowControl w:val="0"/>
              <w:jc w:val="center"/>
              <w:rPr>
                <w:rFonts w:ascii="GHEA Grapalat" w:hAnsi="GHEA Grapalat"/>
                <w:sz w:val="16"/>
                <w:szCs w:val="16"/>
              </w:rPr>
            </w:pPr>
          </w:p>
        </w:tc>
        <w:tc>
          <w:tcPr>
            <w:tcW w:w="849" w:type="dxa"/>
            <w:vAlign w:val="center"/>
          </w:tcPr>
          <w:p w14:paraId="22D37491" w14:textId="101EBD2D" w:rsidR="00322E69" w:rsidRPr="00D071E5" w:rsidRDefault="00322E69" w:rsidP="00322E69">
            <w:pPr>
              <w:widowControl w:val="0"/>
              <w:jc w:val="center"/>
              <w:rPr>
                <w:rFonts w:ascii="GHEA Grapalat" w:hAnsi="GHEA Grapalat"/>
                <w:sz w:val="16"/>
                <w:szCs w:val="16"/>
              </w:rPr>
            </w:pPr>
          </w:p>
        </w:tc>
        <w:tc>
          <w:tcPr>
            <w:tcW w:w="961" w:type="dxa"/>
            <w:vAlign w:val="center"/>
          </w:tcPr>
          <w:p w14:paraId="252BA795" w14:textId="7AF7D120" w:rsidR="00322E69" w:rsidRPr="00D071E5" w:rsidRDefault="00322E69" w:rsidP="00322E69">
            <w:pPr>
              <w:widowControl w:val="0"/>
              <w:jc w:val="center"/>
              <w:rPr>
                <w:rFonts w:ascii="GHEA Grapalat" w:hAnsi="GHEA Grapalat"/>
                <w:sz w:val="16"/>
                <w:szCs w:val="16"/>
              </w:rPr>
            </w:pPr>
          </w:p>
        </w:tc>
        <w:tc>
          <w:tcPr>
            <w:tcW w:w="851" w:type="dxa"/>
            <w:vAlign w:val="center"/>
          </w:tcPr>
          <w:p w14:paraId="16C8CEDB" w14:textId="69BFB7B7" w:rsidR="00322E69" w:rsidRPr="00443D81" w:rsidRDefault="00322E69" w:rsidP="00322E69">
            <w:pPr>
              <w:widowControl w:val="0"/>
              <w:jc w:val="center"/>
              <w:rPr>
                <w:rFonts w:ascii="GHEA Grapalat" w:hAnsi="GHEA Grapalat"/>
                <w:sz w:val="16"/>
                <w:szCs w:val="16"/>
              </w:rPr>
            </w:pPr>
          </w:p>
        </w:tc>
        <w:tc>
          <w:tcPr>
            <w:tcW w:w="788" w:type="dxa"/>
            <w:vAlign w:val="center"/>
          </w:tcPr>
          <w:p w14:paraId="30B4653A" w14:textId="5105E219" w:rsidR="00322E69" w:rsidRPr="005B23C5" w:rsidRDefault="00322E69" w:rsidP="00322E69">
            <w:pPr>
              <w:widowControl w:val="0"/>
              <w:jc w:val="center"/>
              <w:rPr>
                <w:rFonts w:ascii="GHEA Grapalat" w:hAnsi="GHEA Grapalat"/>
                <w:sz w:val="16"/>
                <w:szCs w:val="16"/>
              </w:rPr>
            </w:pPr>
          </w:p>
        </w:tc>
      </w:tr>
      <w:tr w:rsidR="00322E69" w:rsidRPr="00D071E5" w14:paraId="08968570" w14:textId="77777777" w:rsidTr="000518BA">
        <w:trPr>
          <w:trHeight w:val="404"/>
          <w:jc w:val="center"/>
        </w:trPr>
        <w:tc>
          <w:tcPr>
            <w:tcW w:w="1694" w:type="dxa"/>
            <w:vAlign w:val="center"/>
          </w:tcPr>
          <w:p w14:paraId="3A1F8218" w14:textId="17CE5DBE" w:rsidR="00322E69" w:rsidRDefault="00322E69" w:rsidP="00322E69">
            <w:pPr>
              <w:widowControl w:val="0"/>
              <w:jc w:val="center"/>
              <w:rPr>
                <w:rFonts w:ascii="GHEA Grapalat" w:hAnsi="GHEA Grapalat"/>
                <w:sz w:val="16"/>
                <w:szCs w:val="16"/>
                <w:lang w:val="en-US"/>
              </w:rPr>
            </w:pPr>
            <w:r>
              <w:rPr>
                <w:rFonts w:ascii="GHEA Grapalat" w:hAnsi="GHEA Grapalat"/>
                <w:sz w:val="16"/>
                <w:szCs w:val="16"/>
                <w:lang w:val="en-US"/>
              </w:rPr>
              <w:t>18</w:t>
            </w:r>
          </w:p>
        </w:tc>
        <w:tc>
          <w:tcPr>
            <w:tcW w:w="2049" w:type="dxa"/>
            <w:vAlign w:val="center"/>
          </w:tcPr>
          <w:p w14:paraId="65CEB4F3" w14:textId="3CDDA11A" w:rsidR="00322E69" w:rsidRPr="00322E69" w:rsidRDefault="00322E69" w:rsidP="00322E69">
            <w:pPr>
              <w:widowControl w:val="0"/>
              <w:jc w:val="center"/>
              <w:rPr>
                <w:rFonts w:ascii="GHEA Grapalat" w:hAnsi="GHEA Grapalat"/>
                <w:sz w:val="16"/>
                <w:szCs w:val="16"/>
              </w:rPr>
            </w:pPr>
            <w:r w:rsidRPr="00322E69">
              <w:rPr>
                <w:rFonts w:ascii="GHEA Grapalat" w:hAnsi="GHEA Grapalat"/>
                <w:sz w:val="16"/>
                <w:szCs w:val="16"/>
              </w:rPr>
              <w:t>15871256</w:t>
            </w:r>
          </w:p>
        </w:tc>
        <w:tc>
          <w:tcPr>
            <w:tcW w:w="1684" w:type="dxa"/>
            <w:vAlign w:val="center"/>
          </w:tcPr>
          <w:p w14:paraId="4600AD23" w14:textId="7A54A02A" w:rsidR="00322E69" w:rsidRPr="00A538CA" w:rsidRDefault="00322E69" w:rsidP="00322E69">
            <w:pPr>
              <w:widowControl w:val="0"/>
              <w:jc w:val="center"/>
              <w:rPr>
                <w:sz w:val="18"/>
                <w:szCs w:val="18"/>
              </w:rPr>
            </w:pPr>
            <w:r w:rsidRPr="002400E0">
              <w:rPr>
                <w:rFonts w:ascii="GHEA Grapalat" w:hAnsi="GHEA Grapalat"/>
                <w:sz w:val="16"/>
                <w:szCs w:val="16"/>
              </w:rPr>
              <w:t>Красный молотый перец</w:t>
            </w:r>
          </w:p>
        </w:tc>
        <w:tc>
          <w:tcPr>
            <w:tcW w:w="959" w:type="dxa"/>
            <w:vAlign w:val="center"/>
          </w:tcPr>
          <w:p w14:paraId="22FEEFE8" w14:textId="6BF2419A" w:rsidR="00322E69" w:rsidRPr="00D071E5" w:rsidRDefault="00322E69" w:rsidP="00322E69">
            <w:pPr>
              <w:widowControl w:val="0"/>
              <w:jc w:val="center"/>
              <w:rPr>
                <w:rFonts w:ascii="GHEA Grapalat" w:hAnsi="GHEA Grapalat"/>
                <w:sz w:val="16"/>
                <w:szCs w:val="16"/>
              </w:rPr>
            </w:pPr>
          </w:p>
        </w:tc>
        <w:tc>
          <w:tcPr>
            <w:tcW w:w="978" w:type="dxa"/>
            <w:vAlign w:val="center"/>
          </w:tcPr>
          <w:p w14:paraId="2946691B" w14:textId="5E29280C" w:rsidR="00322E69" w:rsidRPr="00D071E5" w:rsidRDefault="00322E69" w:rsidP="00322E69">
            <w:pPr>
              <w:widowControl w:val="0"/>
              <w:jc w:val="center"/>
              <w:rPr>
                <w:rFonts w:ascii="GHEA Grapalat" w:hAnsi="GHEA Grapalat"/>
                <w:sz w:val="16"/>
                <w:szCs w:val="16"/>
              </w:rPr>
            </w:pPr>
          </w:p>
        </w:tc>
        <w:tc>
          <w:tcPr>
            <w:tcW w:w="692" w:type="dxa"/>
            <w:vAlign w:val="center"/>
          </w:tcPr>
          <w:p w14:paraId="0D3AF1C6" w14:textId="2179F142" w:rsidR="00322E69" w:rsidRPr="00D071E5" w:rsidRDefault="00322E69" w:rsidP="00322E69">
            <w:pPr>
              <w:widowControl w:val="0"/>
              <w:jc w:val="center"/>
              <w:rPr>
                <w:rFonts w:ascii="GHEA Grapalat" w:hAnsi="GHEA Grapalat"/>
                <w:sz w:val="16"/>
                <w:szCs w:val="16"/>
              </w:rPr>
            </w:pPr>
          </w:p>
        </w:tc>
        <w:tc>
          <w:tcPr>
            <w:tcW w:w="837" w:type="dxa"/>
            <w:vAlign w:val="center"/>
          </w:tcPr>
          <w:p w14:paraId="2959FEEA" w14:textId="5680AD01" w:rsidR="00322E69" w:rsidRPr="00D071E5" w:rsidRDefault="00322E69" w:rsidP="00322E69">
            <w:pPr>
              <w:widowControl w:val="0"/>
              <w:jc w:val="center"/>
              <w:rPr>
                <w:rFonts w:ascii="GHEA Grapalat" w:hAnsi="GHEA Grapalat"/>
                <w:sz w:val="16"/>
                <w:szCs w:val="16"/>
              </w:rPr>
            </w:pPr>
          </w:p>
        </w:tc>
        <w:tc>
          <w:tcPr>
            <w:tcW w:w="544" w:type="dxa"/>
            <w:vAlign w:val="center"/>
          </w:tcPr>
          <w:p w14:paraId="7C952382" w14:textId="29810A9B" w:rsidR="00322E69" w:rsidRPr="00D071E5" w:rsidRDefault="00322E69" w:rsidP="00322E69">
            <w:pPr>
              <w:widowControl w:val="0"/>
              <w:jc w:val="center"/>
              <w:rPr>
                <w:rFonts w:ascii="GHEA Grapalat" w:hAnsi="GHEA Grapalat"/>
                <w:sz w:val="16"/>
                <w:szCs w:val="16"/>
              </w:rPr>
            </w:pPr>
          </w:p>
        </w:tc>
        <w:tc>
          <w:tcPr>
            <w:tcW w:w="606" w:type="dxa"/>
            <w:vAlign w:val="center"/>
          </w:tcPr>
          <w:p w14:paraId="00801D87" w14:textId="77777777" w:rsidR="00322E69" w:rsidRPr="00D071E5" w:rsidRDefault="00322E69" w:rsidP="00322E69">
            <w:pPr>
              <w:widowControl w:val="0"/>
              <w:jc w:val="center"/>
              <w:rPr>
                <w:rFonts w:ascii="GHEA Grapalat" w:hAnsi="GHEA Grapalat"/>
                <w:sz w:val="16"/>
                <w:szCs w:val="16"/>
              </w:rPr>
            </w:pPr>
          </w:p>
        </w:tc>
        <w:tc>
          <w:tcPr>
            <w:tcW w:w="698" w:type="dxa"/>
            <w:vAlign w:val="center"/>
          </w:tcPr>
          <w:p w14:paraId="4DF97BB7" w14:textId="77777777" w:rsidR="00322E69" w:rsidRPr="00D071E5" w:rsidRDefault="00322E69" w:rsidP="00322E69">
            <w:pPr>
              <w:widowControl w:val="0"/>
              <w:jc w:val="center"/>
              <w:rPr>
                <w:rFonts w:ascii="GHEA Grapalat" w:hAnsi="GHEA Grapalat"/>
                <w:sz w:val="16"/>
                <w:szCs w:val="16"/>
              </w:rPr>
            </w:pPr>
          </w:p>
        </w:tc>
        <w:tc>
          <w:tcPr>
            <w:tcW w:w="822" w:type="dxa"/>
            <w:vAlign w:val="center"/>
          </w:tcPr>
          <w:p w14:paraId="770BF3BE" w14:textId="77777777" w:rsidR="00322E69" w:rsidRPr="00D071E5" w:rsidRDefault="00322E69" w:rsidP="00322E69">
            <w:pPr>
              <w:widowControl w:val="0"/>
              <w:jc w:val="center"/>
              <w:rPr>
                <w:rFonts w:ascii="GHEA Grapalat" w:hAnsi="GHEA Grapalat"/>
                <w:sz w:val="16"/>
                <w:szCs w:val="16"/>
              </w:rPr>
            </w:pPr>
          </w:p>
        </w:tc>
        <w:tc>
          <w:tcPr>
            <w:tcW w:w="893" w:type="dxa"/>
            <w:vAlign w:val="center"/>
          </w:tcPr>
          <w:p w14:paraId="2092CAA5" w14:textId="563D20D0" w:rsidR="00322E69" w:rsidRPr="00D071E5" w:rsidRDefault="00322E69" w:rsidP="00322E69">
            <w:pPr>
              <w:widowControl w:val="0"/>
              <w:jc w:val="center"/>
              <w:rPr>
                <w:rFonts w:ascii="GHEA Grapalat" w:hAnsi="GHEA Grapalat"/>
                <w:sz w:val="16"/>
                <w:szCs w:val="16"/>
              </w:rPr>
            </w:pPr>
          </w:p>
        </w:tc>
        <w:tc>
          <w:tcPr>
            <w:tcW w:w="849" w:type="dxa"/>
            <w:vAlign w:val="center"/>
          </w:tcPr>
          <w:p w14:paraId="3A74D0EB" w14:textId="3B6CC137" w:rsidR="00322E69" w:rsidRPr="00D071E5" w:rsidRDefault="00322E69" w:rsidP="00322E69">
            <w:pPr>
              <w:widowControl w:val="0"/>
              <w:jc w:val="center"/>
              <w:rPr>
                <w:rFonts w:ascii="GHEA Grapalat" w:hAnsi="GHEA Grapalat"/>
                <w:sz w:val="16"/>
                <w:szCs w:val="16"/>
              </w:rPr>
            </w:pPr>
          </w:p>
        </w:tc>
        <w:tc>
          <w:tcPr>
            <w:tcW w:w="961" w:type="dxa"/>
            <w:vAlign w:val="center"/>
          </w:tcPr>
          <w:p w14:paraId="2E7F8AF5" w14:textId="0E039B62" w:rsidR="00322E69" w:rsidRPr="00D071E5" w:rsidRDefault="00322E69" w:rsidP="00322E69">
            <w:pPr>
              <w:widowControl w:val="0"/>
              <w:jc w:val="center"/>
              <w:rPr>
                <w:rFonts w:ascii="GHEA Grapalat" w:hAnsi="GHEA Grapalat"/>
                <w:sz w:val="16"/>
                <w:szCs w:val="16"/>
              </w:rPr>
            </w:pPr>
          </w:p>
        </w:tc>
        <w:tc>
          <w:tcPr>
            <w:tcW w:w="851" w:type="dxa"/>
            <w:vAlign w:val="center"/>
          </w:tcPr>
          <w:p w14:paraId="6E02ACB2" w14:textId="1B790D65" w:rsidR="00322E69" w:rsidRPr="00443D81" w:rsidRDefault="00322E69" w:rsidP="00322E69">
            <w:pPr>
              <w:widowControl w:val="0"/>
              <w:jc w:val="center"/>
              <w:rPr>
                <w:rFonts w:ascii="GHEA Grapalat" w:hAnsi="GHEA Grapalat"/>
                <w:sz w:val="16"/>
                <w:szCs w:val="16"/>
              </w:rPr>
            </w:pPr>
          </w:p>
        </w:tc>
        <w:tc>
          <w:tcPr>
            <w:tcW w:w="788" w:type="dxa"/>
            <w:vAlign w:val="center"/>
          </w:tcPr>
          <w:p w14:paraId="77A824BE" w14:textId="328B0CDB" w:rsidR="00322E69" w:rsidRPr="005B23C5" w:rsidRDefault="00322E69" w:rsidP="00322E69">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160085">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proofErr w:type="gramStart"/>
      <w:r w:rsidRPr="00D071E5">
        <w:rPr>
          <w:rFonts w:ascii="GHEA Grapalat" w:hAnsi="GHEA Grapalat"/>
        </w:rPr>
        <w:t>_ ,</w:t>
      </w:r>
      <w:proofErr w:type="gramEnd"/>
      <w:r w:rsidRPr="00D071E5">
        <w:rPr>
          <w:rFonts w:ascii="GHEA Grapalat" w:hAnsi="GHEA Grapalat"/>
        </w:rPr>
        <w:t xml:space="preserve">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 xml:space="preserve">подтверждения в двустороннем порядке настоящего </w:t>
      </w:r>
      <w:proofErr w:type="spellStart"/>
      <w:proofErr w:type="gramStart"/>
      <w:r w:rsidRPr="00D071E5">
        <w:rPr>
          <w:rFonts w:ascii="GHEA Grapalat" w:hAnsi="GHEA Grapalat"/>
          <w:snapToGrid w:val="0"/>
        </w:rPr>
        <w:t>Акта,</w:t>
      </w:r>
      <w:r w:rsidRPr="00D071E5">
        <w:rPr>
          <w:rFonts w:ascii="GHEA Grapalat" w:hAnsi="GHEA Grapalat"/>
        </w:rPr>
        <w:t>являются</w:t>
      </w:r>
      <w:proofErr w:type="spellEnd"/>
      <w:proofErr w:type="gramEnd"/>
      <w:r w:rsidRPr="00D071E5">
        <w:rPr>
          <w:rFonts w:ascii="GHEA Grapalat" w:hAnsi="GHEA Grapalat"/>
        </w:rPr>
        <w:t xml:space="preserve">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2359B" w14:textId="77777777" w:rsidR="00131DF7" w:rsidRDefault="00131DF7">
      <w:r>
        <w:separator/>
      </w:r>
    </w:p>
  </w:endnote>
  <w:endnote w:type="continuationSeparator" w:id="0">
    <w:p w14:paraId="6A096371" w14:textId="77777777" w:rsidR="00131DF7" w:rsidRDefault="0013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3ED935EE"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30B65">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3D96E" w14:textId="77777777" w:rsidR="00131DF7" w:rsidRDefault="00131DF7">
      <w:r>
        <w:separator/>
      </w:r>
    </w:p>
  </w:footnote>
  <w:footnote w:type="continuationSeparator" w:id="0">
    <w:p w14:paraId="012B9016" w14:textId="77777777" w:rsidR="00131DF7" w:rsidRDefault="00131DF7">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 xml:space="preserve">заменяются </w:t>
      </w:r>
      <w:proofErr w:type="gramStart"/>
      <w:r w:rsidRPr="00C67FAB">
        <w:rPr>
          <w:rFonts w:ascii="GHEA Grapalat" w:hAnsi="GHEA Grapalat"/>
          <w:i/>
        </w:rPr>
        <w:t>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proofErr w:type="gramEnd"/>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 xml:space="preserve">ого по заявке на закупку товара не превышает 10 млн. драмов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w:t>
      </w:r>
      <w:proofErr w:type="gramEnd"/>
      <w:r w:rsidRPr="00C67FAB">
        <w:rPr>
          <w:rFonts w:ascii="GHEA Grapalat" w:hAnsi="GHEA Grapalat"/>
          <w:i/>
        </w:rPr>
        <w:t xml:space="preserve">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B65"/>
    <w:rsid w:val="00030D40"/>
    <w:rsid w:val="000312D9"/>
    <w:rsid w:val="000313A6"/>
    <w:rsid w:val="000316DF"/>
    <w:rsid w:val="000325DE"/>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8BA"/>
    <w:rsid w:val="00051B7F"/>
    <w:rsid w:val="00052084"/>
    <w:rsid w:val="000537FF"/>
    <w:rsid w:val="00053BFB"/>
    <w:rsid w:val="000540F1"/>
    <w:rsid w:val="000550DA"/>
    <w:rsid w:val="00055129"/>
    <w:rsid w:val="00055195"/>
    <w:rsid w:val="00055CC2"/>
    <w:rsid w:val="00056516"/>
    <w:rsid w:val="00056AB4"/>
    <w:rsid w:val="00057132"/>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484"/>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DF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85"/>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0E0"/>
    <w:rsid w:val="0024025A"/>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CDE"/>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2B6"/>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E69"/>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2D9"/>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67F"/>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D2F"/>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1BB"/>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73D"/>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638"/>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940"/>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737"/>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E10"/>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3895"/>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0E00"/>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64AF"/>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4CF"/>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65C"/>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6E7A"/>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F43"/>
    <w:rsid w:val="007F503F"/>
    <w:rsid w:val="007F5A5F"/>
    <w:rsid w:val="007F6722"/>
    <w:rsid w:val="008013BF"/>
    <w:rsid w:val="008013DA"/>
    <w:rsid w:val="00801A4F"/>
    <w:rsid w:val="00801AC7"/>
    <w:rsid w:val="00802C55"/>
    <w:rsid w:val="008030B6"/>
    <w:rsid w:val="00803ED8"/>
    <w:rsid w:val="008040A9"/>
    <w:rsid w:val="0080437A"/>
    <w:rsid w:val="00804508"/>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0F7"/>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E94"/>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2802"/>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236"/>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85B"/>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38CA"/>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25EE"/>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217"/>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1B3"/>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BAA"/>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4E8"/>
    <w:rsid w:val="00C816CA"/>
    <w:rsid w:val="00C81FE2"/>
    <w:rsid w:val="00C82BD2"/>
    <w:rsid w:val="00C83D8F"/>
    <w:rsid w:val="00C84419"/>
    <w:rsid w:val="00C85FFA"/>
    <w:rsid w:val="00C861E9"/>
    <w:rsid w:val="00C864DC"/>
    <w:rsid w:val="00C867A0"/>
    <w:rsid w:val="00C869C9"/>
    <w:rsid w:val="00C86AB3"/>
    <w:rsid w:val="00C87B2A"/>
    <w:rsid w:val="00C87C3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4B4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DDA"/>
    <w:rsid w:val="00D62855"/>
    <w:rsid w:val="00D62C0F"/>
    <w:rsid w:val="00D659B3"/>
    <w:rsid w:val="00D65BF2"/>
    <w:rsid w:val="00D65E4E"/>
    <w:rsid w:val="00D65EBA"/>
    <w:rsid w:val="00D66198"/>
    <w:rsid w:val="00D6758E"/>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62CD"/>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5D14"/>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069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6E42"/>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7B7"/>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16245-47BD-4041-8C11-3171F3DB4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70</Pages>
  <Words>18987</Words>
  <Characters>108230</Characters>
  <Application>Microsoft Office Word</Application>
  <DocSecurity>0</DocSecurity>
  <Lines>901</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126964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56</cp:revision>
  <cp:lastPrinted>2020-12-03T04:19:00Z</cp:lastPrinted>
  <dcterms:created xsi:type="dcterms:W3CDTF">2020-11-23T04:16:00Z</dcterms:created>
  <dcterms:modified xsi:type="dcterms:W3CDTF">2025-12-09T18:50:00Z</dcterms:modified>
</cp:coreProperties>
</file>